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30C2" w14:textId="77777777" w:rsidR="00701D3F" w:rsidRPr="00BE1B3E" w:rsidRDefault="006A60AE" w:rsidP="00BE1B3E">
      <w:pPr>
        <w:spacing w:after="0" w:line="240" w:lineRule="auto"/>
        <w:ind w:left="6237" w:right="-141" w:hanging="1701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contrato específico nº </w:t>
      </w:r>
      <w:r w:rsidR="00E81436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begin"/>
      </w:r>
      <w:r w:rsidR="00E81436" w:rsidRPr="00F6741D">
        <w:rPr>
          <w:rFonts w:ascii="Calibri" w:hAnsi="Calibri" w:cs="Tahoma"/>
          <w:b/>
          <w:color w:val="E36C0A" w:themeColor="accent6" w:themeShade="BF"/>
          <w:sz w:val="20"/>
        </w:rPr>
        <w:instrText xml:space="preserve"> DOCPROPERTY  caContractId  \* MERGEFORMAT </w:instrText>
      </w:r>
      <w:r w:rsidR="00E81436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separate"/>
      </w:r>
      <w:r w:rsidR="00E81436" w:rsidRPr="00F6741D">
        <w:rPr>
          <w:rFonts w:ascii="Calibri" w:hAnsi="Calibri" w:cs="Tahoma"/>
          <w:b/>
          <w:color w:val="E36C0A" w:themeColor="accent6" w:themeShade="BF"/>
          <w:sz w:val="20"/>
        </w:rPr>
        <w:t xml:space="preserve"> </w:t>
      </w:r>
      <w:r w:rsidR="00E81436" w:rsidRPr="00F6741D">
        <w:rPr>
          <w:rFonts w:ascii="Calibri" w:hAnsi="Calibri" w:cs="Tahoma"/>
          <w:b/>
          <w:color w:val="E36C0A" w:themeColor="accent6" w:themeShade="BF"/>
          <w:sz w:val="20"/>
        </w:rPr>
        <w:fldChar w:fldCharType="end"/>
      </w:r>
    </w:p>
    <w:p w14:paraId="38517C9C" w14:textId="77777777" w:rsidR="009E6630" w:rsidRPr="00BE1B3E" w:rsidRDefault="00BE1B3E" w:rsidP="00BE1B3E">
      <w:pPr>
        <w:tabs>
          <w:tab w:val="left" w:pos="4536"/>
          <w:tab w:val="center" w:pos="5387"/>
        </w:tabs>
        <w:spacing w:after="0" w:line="240" w:lineRule="auto"/>
        <w:ind w:left="4536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ab/>
      </w:r>
      <w:r w:rsidR="008674A2">
        <w:rPr>
          <w:rFonts w:ascii="Calibri" w:hAnsi="Calibri" w:cs="Tahoma"/>
          <w:b/>
          <w:smallCaps/>
          <w:color w:val="E36C0A" w:themeColor="accent6" w:themeShade="BF"/>
          <w:sz w:val="28"/>
        </w:rPr>
        <w:t>prestação de serviços</w:t>
      </w: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</w:t>
      </w:r>
    </w:p>
    <w:p w14:paraId="2926495C" w14:textId="77777777" w:rsidR="00B742F0" w:rsidRDefault="00B742F0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3CD91C59" w14:textId="77777777" w:rsidR="002671AB" w:rsidRDefault="002671AB" w:rsidP="00803E6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cstheme="minorHAnsi"/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CE8B75" wp14:editId="08C8E1B9">
                <wp:simplePos x="0" y="0"/>
                <wp:positionH relativeFrom="column">
                  <wp:posOffset>-197540</wp:posOffset>
                </wp:positionH>
                <wp:positionV relativeFrom="paragraph">
                  <wp:posOffset>74378</wp:posOffset>
                </wp:positionV>
                <wp:extent cx="6026481" cy="1634490"/>
                <wp:effectExtent l="0" t="0" r="12700" b="2286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481" cy="1634490"/>
                          <a:chOff x="0" y="0"/>
                          <a:chExt cx="6904990" cy="1276350"/>
                        </a:xfrm>
                      </wpg:grpSpPr>
                      <wps:wsp>
                        <wps:cNvPr id="3" name="Fluxograma: Processo alternativo 3"/>
                        <wps:cNvSpPr/>
                        <wps:spPr>
                          <a:xfrm>
                            <a:off x="0" y="0"/>
                            <a:ext cx="6904990" cy="1276350"/>
                          </a:xfrm>
                          <a:prstGeom prst="flowChartAlternateProcess">
                            <a:avLst/>
                          </a:prstGeom>
                          <a:solidFill>
                            <a:schemeClr val="bg1">
                              <a:lumMod val="50000"/>
                              <a:alpha val="14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07B7E6" w14:textId="77777777" w:rsidR="000A2E47" w:rsidRDefault="000A2E47" w:rsidP="000A2E47">
                              <w:pPr>
                                <w:jc w:val="center"/>
                              </w:pPr>
                            </w:p>
                            <w:p w14:paraId="6D26C2F3" w14:textId="77777777" w:rsidR="000A2E47" w:rsidRDefault="000A2E47" w:rsidP="000A2E47">
                              <w:pPr>
                                <w:jc w:val="center"/>
                              </w:pPr>
                            </w:p>
                            <w:p w14:paraId="0311E0AA" w14:textId="77777777" w:rsidR="000A2E47" w:rsidRDefault="000A2E47" w:rsidP="000A2E47">
                              <w:pPr>
                                <w:jc w:val="center"/>
                              </w:pPr>
                            </w:p>
                            <w:p w14:paraId="5FE47AF3" w14:textId="77777777" w:rsidR="000A2E47" w:rsidRDefault="000A2E47" w:rsidP="000A2E47">
                              <w:pPr>
                                <w:jc w:val="center"/>
                              </w:pPr>
                            </w:p>
                            <w:p w14:paraId="5B4DA806" w14:textId="77777777" w:rsidR="000A2E47" w:rsidRDefault="000A2E47" w:rsidP="000A2E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aixa de texto 1"/>
                        <wps:cNvSpPr txBox="1"/>
                        <wps:spPr>
                          <a:xfrm>
                            <a:off x="116005" y="40943"/>
                            <a:ext cx="6714158" cy="1202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4E498" w14:textId="31109742" w:rsidR="000A2E47" w:rsidRDefault="002671AB" w:rsidP="00115262">
                              <w:pPr>
                                <w:spacing w:after="0"/>
                                <w:ind w:left="-142" w:right="-134"/>
                                <w:jc w:val="both"/>
                                <w:rPr>
                                  <w:rFonts w:cstheme="minorHAnsi"/>
                                </w:rPr>
                              </w:pPr>
                              <w:r w:rsidRPr="002671AB">
                                <w:rPr>
                                  <w:rFonts w:cstheme="minorHAnsi"/>
                                </w:rPr>
                                <w:t xml:space="preserve">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contratante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 e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, ora qualificadas abaixo, em conjunto denominada 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>“Partes”, têm justo e acertado o presente</w:t>
                              </w:r>
                              <w:r w:rsidR="000A2E47" w:rsidRPr="00413C2F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="00115262" w:rsidRPr="002671AB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  <w:sz w:val="24"/>
                                </w:rPr>
                                <w:t>contrato específico nº</w:t>
                              </w:r>
                              <w:r w:rsidR="006A60AE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t xml:space="preserve"> </w:t>
                              </w:r>
                              <w:r w:rsidR="00E81436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begin"/>
                              </w:r>
                              <w:r w:rsidR="00E81436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instrText xml:space="preserve"> DOCPROPERTY  caContractId  \* MERGEFORMAT </w:instrText>
                              </w:r>
                              <w:r w:rsidR="00E81436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separate"/>
                              </w:r>
                              <w:r w:rsidR="00E81436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t xml:space="preserve"> </w:t>
                              </w:r>
                              <w:r w:rsidR="00E81436" w:rsidRPr="00F6741D">
                                <w:rPr>
                                  <w:rFonts w:ascii="Calibri" w:hAnsi="Calibri" w:cs="Tahoma"/>
                                  <w:b/>
                                  <w:color w:val="E36C0A" w:themeColor="accent6" w:themeShade="BF"/>
                                  <w:sz w:val="20"/>
                                </w:rPr>
                                <w:fldChar w:fldCharType="end"/>
                              </w:r>
                              <w:r w:rsidR="00115262" w:rsidRPr="002671AB">
                                <w:rPr>
                                  <w:rFonts w:cstheme="minorHAnsi"/>
                                  <w:color w:val="E36C0A" w:themeColor="accent6" w:themeShade="BF"/>
                                  <w:sz w:val="18"/>
                                </w:rPr>
                                <w:t xml:space="preserve"> </w:t>
                              </w:r>
                              <w:r w:rsidR="000A2E47" w:rsidRPr="00775354">
                                <w:rPr>
                                  <w:rFonts w:cstheme="minorHAnsi"/>
                                </w:rPr>
                                <w:t>(“Contrato”)</w:t>
                              </w:r>
                              <w:r w:rsidR="000A2E47" w:rsidRPr="00413C2F">
                                <w:rPr>
                                  <w:rFonts w:cstheme="minorHAnsi"/>
                                </w:rPr>
                                <w:t xml:space="preserve">, 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 xml:space="preserve">que traz complementos e se sobrepõe, </w:t>
                              </w:r>
                              <w:r w:rsidR="000A2E47">
                                <w:rPr>
                                  <w:rFonts w:cstheme="minorHAnsi"/>
                                </w:rPr>
                                <w:t>somente naquilo em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 xml:space="preserve"> que for conflitante, ao </w:t>
                              </w:r>
                              <w:r w:rsidR="00115262"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contrato geral para fornecimento de bens e serviços para a rede </w:t>
                              </w:r>
                              <w:proofErr w:type="spellStart"/>
                              <w:r w:rsidR="00115262"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sarah</w:t>
                              </w:r>
                              <w:proofErr w:type="spellEnd"/>
                              <w:r w:rsidR="00115262"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="00935275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(</w:t>
                              </w:r>
                              <w:r w:rsidR="00115262"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cgf</w:t>
                              </w:r>
                              <w:r w:rsidR="000A2E47"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)</w:t>
                              </w:r>
                              <w:r w:rsidR="000A2E47" w:rsidRPr="00413C2F">
                                <w:rPr>
                                  <w:rFonts w:cstheme="minorHAnsi"/>
                                </w:rPr>
                                <w:t xml:space="preserve">, ao </w:t>
                              </w:r>
                              <w:r w:rsidR="000A2E47">
                                <w:rPr>
                                  <w:rFonts w:cstheme="minorHAnsi"/>
                                </w:rPr>
                                <w:t xml:space="preserve">qual a </w:t>
                              </w:r>
                              <w:r w:rsidR="00115262" w:rsidRPr="002671AB">
                                <w:rPr>
                                  <w:rFonts w:ascii="Calibri" w:hAnsi="Calibri" w:cs="Tahoma"/>
                                  <w:smallCaps/>
                                  <w:sz w:val="24"/>
                                </w:rPr>
                                <w:t>contratada</w:t>
                              </w:r>
                              <w:r w:rsidR="00115262" w:rsidRPr="002671AB">
                                <w:rPr>
                                  <w:rFonts w:cstheme="minorHAnsi"/>
                                  <w:sz w:val="24"/>
                                </w:rPr>
                                <w:t xml:space="preserve"> </w:t>
                              </w:r>
                              <w:r w:rsidR="000A2E47" w:rsidRPr="00877AC8">
                                <w:rPr>
                                  <w:rFonts w:cstheme="minorHAnsi"/>
                                </w:rPr>
                                <w:t>vincula</w:t>
                              </w:r>
                              <w:r w:rsidR="000A2E47">
                                <w:rPr>
                                  <w:rFonts w:cstheme="minorHAnsi"/>
                                </w:rPr>
                                <w:t>-se</w:t>
                              </w:r>
                              <w:r w:rsidR="000A2E47" w:rsidRPr="00877AC8">
                                <w:rPr>
                                  <w:rFonts w:cstheme="minorHAnsi"/>
                                </w:rPr>
                                <w:t xml:space="preserve"> independentemente de transcrição</w:t>
                              </w:r>
                              <w:r w:rsidR="000A2E47">
                                <w:rPr>
                                  <w:rFonts w:cstheme="minorHAnsi"/>
                                </w:rPr>
                                <w:t xml:space="preserve">; 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>sendo regido pelos termos do Regulamento de Compras e Contratações da APS</w:t>
                              </w:r>
                              <w:r w:rsidR="00881A34" w:rsidRPr="00881A34">
                                <w:t xml:space="preserve"> </w:t>
                              </w:r>
                              <w:r w:rsidR="00881A34">
                                <w:t>aprovado na Reunião da Conselho Administrativo da APS em 18/3/2024, conforme registrado em ata</w:t>
                              </w:r>
                              <w:r w:rsidR="00881A34">
                                <w:rPr>
                                  <w:rFonts w:cstheme="minorHAnsi"/>
                                </w:rPr>
                                <w:t>(RCC)</w:t>
                              </w:r>
                              <w:r w:rsidR="000A2E47">
                                <w:rPr>
                                  <w:rFonts w:cstheme="minorHAnsi"/>
                                </w:rPr>
                                <w:t>,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 xml:space="preserve"> e </w:t>
                              </w:r>
                              <w:r w:rsidR="00B742F0">
                                <w:rPr>
                                  <w:rFonts w:cstheme="minorHAnsi"/>
                                </w:rPr>
                                <w:t xml:space="preserve">aplicando-se subsidiariamente </w:t>
                              </w:r>
                              <w:r w:rsidR="000A2E47" w:rsidRPr="0077518D">
                                <w:rPr>
                                  <w:rFonts w:cstheme="minorHAnsi"/>
                                </w:rPr>
                                <w:t>as legislações brasileiras aplicáveis</w:t>
                              </w:r>
                              <w:r w:rsidR="00B742F0">
                                <w:rPr>
                                  <w:rFonts w:cstheme="minorHAnsi"/>
                                </w:rPr>
                                <w:t>.</w:t>
                              </w:r>
                            </w:p>
                            <w:p w14:paraId="31627715" w14:textId="77777777" w:rsidR="000A2E47" w:rsidRDefault="000A2E4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E8B75" id="Grupo 5" o:spid="_x0000_s1026" style="position:absolute;left:0;text-align:left;margin-left:-15.55pt;margin-top:5.85pt;width:474.55pt;height:128.7pt;z-index:251662336;mso-width-relative:margin;mso-height-relative:margin" coordsize="6904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uxograma: Processo alternativo 3" o:spid="_x0000_s1027" type="#_x0000_t176" style="position:absolute;width:69049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" fillcolor="#7f7f7f [1612]" strokecolor="#e36c0a [2409]" strokeweight="2pt">
                  <v:fill opacity="9252f"/>
                  <v:textbox>
                    <w:txbxContent>
                      <w:p w14:paraId="3207B7E6" w14:textId="77777777" w:rsidR="000A2E47" w:rsidRDefault="000A2E47" w:rsidP="000A2E47">
                        <w:pPr>
                          <w:jc w:val="center"/>
                        </w:pPr>
                      </w:p>
                      <w:p w14:paraId="6D26C2F3" w14:textId="77777777" w:rsidR="000A2E47" w:rsidRDefault="000A2E47" w:rsidP="000A2E47">
                        <w:pPr>
                          <w:jc w:val="center"/>
                        </w:pPr>
                      </w:p>
                      <w:p w14:paraId="0311E0AA" w14:textId="77777777" w:rsidR="000A2E47" w:rsidRDefault="000A2E47" w:rsidP="000A2E47">
                        <w:pPr>
                          <w:jc w:val="center"/>
                        </w:pPr>
                      </w:p>
                      <w:p w14:paraId="5FE47AF3" w14:textId="77777777" w:rsidR="000A2E47" w:rsidRDefault="000A2E47" w:rsidP="000A2E47">
                        <w:pPr>
                          <w:jc w:val="center"/>
                        </w:pPr>
                      </w:p>
                      <w:p w14:paraId="5B4DA806" w14:textId="77777777" w:rsidR="000A2E47" w:rsidRDefault="000A2E47" w:rsidP="000A2E4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" o:spid="_x0000_s1028" type="#_x0000_t202" style="position:absolute;left:1160;top:409;width:67141;height:1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B24E498" w14:textId="31109742" w:rsidR="000A2E47" w:rsidRDefault="002671AB" w:rsidP="00115262">
                        <w:pPr>
                          <w:spacing w:after="0"/>
                          <w:ind w:left="-142" w:right="-134"/>
                          <w:jc w:val="both"/>
                          <w:rPr>
                            <w:rFonts w:cstheme="minorHAnsi"/>
                          </w:rPr>
                        </w:pPr>
                        <w:r w:rsidRPr="002671AB">
                          <w:rPr>
                            <w:rFonts w:cstheme="minorHAnsi"/>
                          </w:rPr>
                          <w:t xml:space="preserve">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contratante</w:t>
                        </w:r>
                        <w:r w:rsidRPr="002671AB">
                          <w:rPr>
                            <w:rFonts w:cstheme="minorHAnsi"/>
                          </w:rPr>
                          <w:t xml:space="preserve"> e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</w:rPr>
                          <w:t xml:space="preserve">, ora qualificadas abaixo, em conjunto denominada </w:t>
                        </w:r>
                        <w:r w:rsidR="000A2E47" w:rsidRPr="0077518D">
                          <w:rPr>
                            <w:rFonts w:cstheme="minorHAnsi"/>
                          </w:rPr>
                          <w:t>“Partes”, têm justo e acertado o presente</w:t>
                        </w:r>
                        <w:r w:rsidR="000A2E47" w:rsidRPr="00413C2F">
                          <w:rPr>
                            <w:rFonts w:cstheme="minorHAnsi"/>
                          </w:rPr>
                          <w:t xml:space="preserve"> </w:t>
                        </w:r>
                        <w:r w:rsidR="00115262" w:rsidRPr="002671AB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  <w:sz w:val="24"/>
                          </w:rPr>
                          <w:t>contrato específico nº</w:t>
                        </w:r>
                        <w:r w:rsidR="006A60AE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t xml:space="preserve"> </w:t>
                        </w:r>
                        <w:r w:rsidR="00E81436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begin"/>
                        </w:r>
                        <w:r w:rsidR="00E81436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instrText xml:space="preserve"> DOCPROPERTY  caContractId  \* MERGEFORMAT </w:instrText>
                        </w:r>
                        <w:r w:rsidR="00E81436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separate"/>
                        </w:r>
                        <w:r w:rsidR="00E81436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t xml:space="preserve"> </w:t>
                        </w:r>
                        <w:r w:rsidR="00E81436" w:rsidRPr="00F6741D">
                          <w:rPr>
                            <w:rFonts w:ascii="Calibri" w:hAnsi="Calibri" w:cs="Tahoma"/>
                            <w:b/>
                            <w:color w:val="E36C0A" w:themeColor="accent6" w:themeShade="BF"/>
                            <w:sz w:val="20"/>
                          </w:rPr>
                          <w:fldChar w:fldCharType="end"/>
                        </w:r>
                        <w:r w:rsidR="00115262" w:rsidRPr="002671AB">
                          <w:rPr>
                            <w:rFonts w:cstheme="minorHAnsi"/>
                            <w:color w:val="E36C0A" w:themeColor="accent6" w:themeShade="BF"/>
                            <w:sz w:val="18"/>
                          </w:rPr>
                          <w:t xml:space="preserve"> </w:t>
                        </w:r>
                        <w:r w:rsidR="000A2E47" w:rsidRPr="00775354">
                          <w:rPr>
                            <w:rFonts w:cstheme="minorHAnsi"/>
                          </w:rPr>
                          <w:t>(“Contrato”)</w:t>
                        </w:r>
                        <w:r w:rsidR="000A2E47" w:rsidRPr="00413C2F">
                          <w:rPr>
                            <w:rFonts w:cstheme="minorHAnsi"/>
                          </w:rPr>
                          <w:t xml:space="preserve">, </w:t>
                        </w:r>
                        <w:r w:rsidR="000A2E47" w:rsidRPr="0077518D">
                          <w:rPr>
                            <w:rFonts w:cstheme="minorHAnsi"/>
                          </w:rPr>
                          <w:t xml:space="preserve">que traz complementos e se sobrepõe, </w:t>
                        </w:r>
                        <w:r w:rsidR="000A2E47">
                          <w:rPr>
                            <w:rFonts w:cstheme="minorHAnsi"/>
                          </w:rPr>
                          <w:t>somente naquilo em</w:t>
                        </w:r>
                        <w:r w:rsidR="000A2E47" w:rsidRPr="0077518D">
                          <w:rPr>
                            <w:rFonts w:cstheme="minorHAnsi"/>
                          </w:rPr>
                          <w:t xml:space="preserve"> que for conflitante, ao </w:t>
                        </w:r>
                        <w:r w:rsidR="00115262"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contrato geral para fornecimento de bens e serviços para a rede </w:t>
                        </w:r>
                        <w:proofErr w:type="spellStart"/>
                        <w:r w:rsidR="00115262"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sarah</w:t>
                        </w:r>
                        <w:proofErr w:type="spellEnd"/>
                        <w:r w:rsidR="00115262"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 </w:t>
                        </w:r>
                        <w:r w:rsidR="00935275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(</w:t>
                        </w:r>
                        <w:r w:rsidR="00115262"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cgf</w:t>
                        </w:r>
                        <w:r w:rsidR="000A2E47"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)</w:t>
                        </w:r>
                        <w:r w:rsidR="000A2E47" w:rsidRPr="00413C2F">
                          <w:rPr>
                            <w:rFonts w:cstheme="minorHAnsi"/>
                          </w:rPr>
                          <w:t xml:space="preserve">, ao </w:t>
                        </w:r>
                        <w:r w:rsidR="000A2E47">
                          <w:rPr>
                            <w:rFonts w:cstheme="minorHAnsi"/>
                          </w:rPr>
                          <w:t xml:space="preserve">qual a </w:t>
                        </w:r>
                        <w:r w:rsidR="00115262" w:rsidRPr="002671AB">
                          <w:rPr>
                            <w:rFonts w:ascii="Calibri" w:hAnsi="Calibri" w:cs="Tahoma"/>
                            <w:smallCaps/>
                            <w:sz w:val="24"/>
                          </w:rPr>
                          <w:t>contratada</w:t>
                        </w:r>
                        <w:r w:rsidR="00115262" w:rsidRPr="002671AB">
                          <w:rPr>
                            <w:rFonts w:cstheme="minorHAnsi"/>
                            <w:sz w:val="24"/>
                          </w:rPr>
                          <w:t xml:space="preserve"> </w:t>
                        </w:r>
                        <w:r w:rsidR="000A2E47" w:rsidRPr="00877AC8">
                          <w:rPr>
                            <w:rFonts w:cstheme="minorHAnsi"/>
                          </w:rPr>
                          <w:t>vincula</w:t>
                        </w:r>
                        <w:r w:rsidR="000A2E47">
                          <w:rPr>
                            <w:rFonts w:cstheme="minorHAnsi"/>
                          </w:rPr>
                          <w:t>-se</w:t>
                        </w:r>
                        <w:r w:rsidR="000A2E47" w:rsidRPr="00877AC8">
                          <w:rPr>
                            <w:rFonts w:cstheme="minorHAnsi"/>
                          </w:rPr>
                          <w:t xml:space="preserve"> independentemente de transcrição</w:t>
                        </w:r>
                        <w:r w:rsidR="000A2E47">
                          <w:rPr>
                            <w:rFonts w:cstheme="minorHAnsi"/>
                          </w:rPr>
                          <w:t xml:space="preserve">; </w:t>
                        </w:r>
                        <w:r w:rsidR="000A2E47" w:rsidRPr="0077518D">
                          <w:rPr>
                            <w:rFonts w:cstheme="minorHAnsi"/>
                          </w:rPr>
                          <w:t>sendo regido pelos termos do Regulamento de Compras e Contratações da APS</w:t>
                        </w:r>
                        <w:r w:rsidR="00881A34" w:rsidRPr="00881A34">
                          <w:t xml:space="preserve"> </w:t>
                        </w:r>
                        <w:r w:rsidR="00881A34">
                          <w:t>aprovado na Reunião da Conselho Administrativo da APS em 18/3/2024, conforme registrado em ata</w:t>
                        </w:r>
                        <w:r w:rsidR="00881A34">
                          <w:rPr>
                            <w:rFonts w:cstheme="minorHAnsi"/>
                          </w:rPr>
                          <w:t>(RCC)</w:t>
                        </w:r>
                        <w:r w:rsidR="000A2E47">
                          <w:rPr>
                            <w:rFonts w:cstheme="minorHAnsi"/>
                          </w:rPr>
                          <w:t>,</w:t>
                        </w:r>
                        <w:r w:rsidR="000A2E47" w:rsidRPr="0077518D">
                          <w:rPr>
                            <w:rFonts w:cstheme="minorHAnsi"/>
                          </w:rPr>
                          <w:t xml:space="preserve"> e </w:t>
                        </w:r>
                        <w:r w:rsidR="00B742F0">
                          <w:rPr>
                            <w:rFonts w:cstheme="minorHAnsi"/>
                          </w:rPr>
                          <w:t xml:space="preserve">aplicando-se subsidiariamente </w:t>
                        </w:r>
                        <w:r w:rsidR="000A2E47" w:rsidRPr="0077518D">
                          <w:rPr>
                            <w:rFonts w:cstheme="minorHAnsi"/>
                          </w:rPr>
                          <w:t>as legislações brasileiras aplicáveis</w:t>
                        </w:r>
                        <w:r w:rsidR="00B742F0">
                          <w:rPr>
                            <w:rFonts w:cstheme="minorHAnsi"/>
                          </w:rPr>
                          <w:t>.</w:t>
                        </w:r>
                      </w:p>
                      <w:p w14:paraId="31627715" w14:textId="77777777" w:rsidR="000A2E47" w:rsidRDefault="000A2E47"/>
                    </w:txbxContent>
                  </v:textbox>
                </v:shape>
              </v:group>
            </w:pict>
          </mc:Fallback>
        </mc:AlternateContent>
      </w:r>
    </w:p>
    <w:p w14:paraId="70215892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4A4FDBDD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4B28CD1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00D11E79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18AB4D6" w14:textId="77777777" w:rsidR="00B742F0" w:rsidRDefault="00B742F0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1486E60" w14:textId="77777777" w:rsidR="00B742F0" w:rsidRDefault="00B742F0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02BF4F31" w14:textId="77777777" w:rsidR="000A2E47" w:rsidRPr="00590B5F" w:rsidRDefault="00D8253E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ascii="Calibri" w:hAnsi="Calibri" w:cs="Tahoma"/>
          <w:b/>
          <w:noProof/>
          <w:color w:val="E36C0A" w:themeColor="accent6" w:themeShade="BF"/>
          <w:sz w:val="32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81DFF" wp14:editId="09F3846D">
                <wp:simplePos x="0" y="0"/>
                <wp:positionH relativeFrom="column">
                  <wp:posOffset>-189589</wp:posOffset>
                </wp:positionH>
                <wp:positionV relativeFrom="paragraph">
                  <wp:posOffset>10105</wp:posOffset>
                </wp:positionV>
                <wp:extent cx="6018530" cy="1550035"/>
                <wp:effectExtent l="0" t="0" r="127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8530" cy="1550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CB3B4" w14:textId="77777777" w:rsidR="009E6630" w:rsidRPr="0077518D" w:rsidRDefault="00DB1390" w:rsidP="00803E6B">
                            <w:pPr>
                              <w:spacing w:after="0"/>
                              <w:ind w:right="-6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r w:rsidRPr="00DB1390">
                              <w:rPr>
                                <w:rFonts w:ascii="Calibri" w:hAnsi="Calibri" w:cs="Tahoma"/>
                                <w:b/>
                                <w:spacing w:val="6"/>
                              </w:rPr>
                              <w:t>ASSOCIAÇÃO DAS PIONEIRAS SOCIAIS (REDE SARAH)</w:t>
                            </w:r>
                            <w:r w:rsidRPr="00DB1390">
                              <w:rPr>
                                <w:rFonts w:ascii="Calibri" w:hAnsi="Calibri" w:cs="Tahoma"/>
                                <w:spacing w:val="6"/>
                              </w:rPr>
                              <w:t>,</w:t>
                            </w:r>
                            <w:r w:rsidR="009E6630" w:rsidRPr="002671AB">
                              <w:rPr>
                                <w:rFonts w:ascii="Calibri" w:hAnsi="Calibri" w:cs="Tahoma"/>
                                <w:sz w:val="24"/>
                              </w:rPr>
                              <w:t xml:space="preserve"> </w:t>
                            </w:r>
                            <w:r w:rsidR="009E6630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      </w:r>
                            <w:r w:rsidR="00627FD8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 xml:space="preserve">contratante; </w:t>
                            </w:r>
                            <w:r w:rsidR="00627FD8" w:rsidRPr="00627FD8">
                              <w:rPr>
                                <w:rFonts w:ascii="Calibri" w:hAnsi="Calibri" w:cs="Tahoma"/>
                              </w:rPr>
                              <w:t>e</w:t>
                            </w:r>
                          </w:p>
                          <w:p w14:paraId="40F6B25E" w14:textId="77777777" w:rsidR="009E6630" w:rsidRDefault="009E6630" w:rsidP="009E6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81DFF" id="Caixa de Texto 2" o:spid="_x0000_s1029" type="#_x0000_t202" style="position:absolute;left:0;text-align:left;margin-left:-14.95pt;margin-top:.8pt;width:473.9pt;height:1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" fillcolor="#f2f2f2 [3052]" stroked="f" strokeweight="2pt">
                <v:stroke linestyle="thinThin"/>
                <v:textbox>
                  <w:txbxContent>
                    <w:p w14:paraId="0F2CB3B4" w14:textId="77777777" w:rsidR="009E6630" w:rsidRPr="0077518D" w:rsidRDefault="00DB1390" w:rsidP="00803E6B">
                      <w:pPr>
                        <w:spacing w:after="0"/>
                        <w:ind w:right="-60"/>
                        <w:jc w:val="both"/>
                        <w:rPr>
                          <w:rFonts w:ascii="Calibri" w:hAnsi="Calibri" w:cs="Tahoma"/>
                        </w:rPr>
                      </w:pPr>
                      <w:r w:rsidRPr="00DB1390">
                        <w:rPr>
                          <w:rFonts w:ascii="Calibri" w:hAnsi="Calibri" w:cs="Tahoma"/>
                          <w:b/>
                          <w:spacing w:val="6"/>
                        </w:rPr>
                        <w:t>ASSOCIAÇÃO DAS PIONEIRAS SOCIAIS (REDE SARAH)</w:t>
                      </w:r>
                      <w:r w:rsidRPr="00DB1390">
                        <w:rPr>
                          <w:rFonts w:ascii="Calibri" w:hAnsi="Calibri" w:cs="Tahoma"/>
                          <w:spacing w:val="6"/>
                        </w:rPr>
                        <w:t>,</w:t>
                      </w:r>
                      <w:r w:rsidR="009E6630" w:rsidRPr="002671AB">
                        <w:rPr>
                          <w:rFonts w:ascii="Calibri" w:hAnsi="Calibri" w:cs="Tahoma"/>
                          <w:sz w:val="24"/>
                        </w:rPr>
                        <w:t xml:space="preserve"> </w:t>
                      </w:r>
                      <w:r w:rsidR="009E6630" w:rsidRPr="0077518D">
                        <w:rPr>
                          <w:rFonts w:ascii="Calibri" w:hAnsi="Calibri" w:cs="Tahoma"/>
                        </w:rPr>
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</w:r>
                      <w:r w:rsidR="00627FD8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 xml:space="preserve">contratante; </w:t>
                      </w:r>
                      <w:r w:rsidR="00627FD8" w:rsidRPr="00627FD8">
                        <w:rPr>
                          <w:rFonts w:ascii="Calibri" w:hAnsi="Calibri" w:cs="Tahoma"/>
                        </w:rPr>
                        <w:t>e</w:t>
                      </w:r>
                    </w:p>
                    <w:p w14:paraId="40F6B25E" w14:textId="77777777" w:rsidR="009E6630" w:rsidRDefault="009E6630" w:rsidP="009E6630"/>
                  </w:txbxContent>
                </v:textbox>
              </v:shape>
            </w:pict>
          </mc:Fallback>
        </mc:AlternateContent>
      </w:r>
    </w:p>
    <w:p w14:paraId="004DB716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407587E2" w14:textId="77777777" w:rsidR="009E6630" w:rsidRDefault="009E6630" w:rsidP="00D5615C">
      <w:pPr>
        <w:spacing w:after="0"/>
        <w:ind w:left="-142"/>
        <w:jc w:val="both"/>
        <w:rPr>
          <w:rFonts w:cstheme="minorHAnsi"/>
        </w:rPr>
      </w:pPr>
    </w:p>
    <w:p w14:paraId="77EABF1C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03B2993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75ABEF19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60008D6A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103DF4C0" w14:textId="77777777" w:rsidR="000A2E47" w:rsidRDefault="00D5615C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5E2BF355" wp14:editId="5722E463">
            <wp:simplePos x="0" y="0"/>
            <wp:positionH relativeFrom="column">
              <wp:posOffset>2312035</wp:posOffset>
            </wp:positionH>
            <wp:positionV relativeFrom="paragraph">
              <wp:posOffset>35256</wp:posOffset>
            </wp:positionV>
            <wp:extent cx="781050" cy="781050"/>
            <wp:effectExtent l="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o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32A0A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2CD095A1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59090CB7" w14:textId="77777777" w:rsidR="000A2E47" w:rsidRDefault="00D8253E" w:rsidP="00D5615C">
      <w:pPr>
        <w:tabs>
          <w:tab w:val="left" w:pos="4253"/>
        </w:tabs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08201" wp14:editId="58A84A9C">
                <wp:simplePos x="0" y="0"/>
                <wp:positionH relativeFrom="column">
                  <wp:posOffset>-189590</wp:posOffset>
                </wp:positionH>
                <wp:positionV relativeFrom="paragraph">
                  <wp:posOffset>146298</wp:posOffset>
                </wp:positionV>
                <wp:extent cx="6019137" cy="723265"/>
                <wp:effectExtent l="0" t="0" r="1270" b="635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137" cy="723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4665D" w14:textId="77777777" w:rsidR="009E6630" w:rsidRPr="0077518D" w:rsidRDefault="00881A34" w:rsidP="00803E6B">
                            <w:pPr>
                              <w:spacing w:after="0"/>
                              <w:ind w:right="-6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</w:rPr>
                                <w:alias w:val="Insira a razão social do fornecedor"/>
                                <w:tag w:val=""/>
                                <w:id w:val="1960833348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72322" w:rsidRPr="00553B32">
                                  <w:rPr>
                                    <w:rFonts w:ascii="Calibri" w:hAnsi="Calibri" w:cs="Tahoma"/>
                                    <w:b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E6630" w:rsidRPr="0077518D">
                              <w:rPr>
                                <w:rFonts w:ascii="Calibri" w:hAnsi="Calibri" w:cs="Tahoma"/>
                                <w:b/>
                              </w:rPr>
                              <w:t xml:space="preserve">, </w:t>
                            </w:r>
                            <w:r w:rsidR="009E6630" w:rsidRPr="0077518D">
                              <w:rPr>
                                <w:rFonts w:ascii="Calibri" w:hAnsi="Calibri" w:cs="Tahoma"/>
                              </w:rPr>
                              <w:t>pessoa jurídica de direito privad</w:t>
                            </w:r>
                            <w:r w:rsidR="00553B32">
                              <w:rPr>
                                <w:rFonts w:ascii="Calibri" w:hAnsi="Calibri" w:cs="Tahoma"/>
                              </w:rPr>
                              <w:t xml:space="preserve">o, inscrita no CNPJ/MF sob o nº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CNPJ do fornecedor"/>
                                <w:tag w:val="Insira o CNPJ do fornecedor"/>
                                <w:id w:val="-284042382"/>
                                <w:showingPlcHdr/>
                              </w:sdtPr>
                              <w:sdtEndPr/>
                              <w:sdtContent>
                                <w:r w:rsidR="00553B32" w:rsidRPr="00553B32">
                                  <w:rPr>
                                    <w:rFonts w:ascii="Calibri" w:hAnsi="Calibri" w:cs="Tahoma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553B32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r w:rsidR="009E6630" w:rsidRPr="002671AB">
                              <w:rPr>
                                <w:rFonts w:ascii="Calibri" w:hAnsi="Calibri" w:cs="Tahoma"/>
                              </w:rPr>
                              <w:t>e sediada na</w:t>
                            </w:r>
                            <w:r w:rsidR="00C84FF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endereço do fornecedor"/>
                                <w:tag w:val="Insira o endereço do fornecedor"/>
                                <w:id w:val="-308630653"/>
                                <w:showingPlcHdr/>
                              </w:sdtPr>
                              <w:sdtEndPr/>
                              <w:sdtContent>
                                <w:r w:rsidR="00C84FFC" w:rsidRPr="00C84FF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E6630" w:rsidRPr="002671AB">
                              <w:rPr>
                                <w:rFonts w:ascii="Calibri" w:hAnsi="Calibri" w:cs="Tahoma"/>
                              </w:rPr>
                              <w:t>, neste ato devidamente representada por</w:t>
                            </w:r>
                            <w:r w:rsidR="00C84FF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s dados do representante legal do fornecedor"/>
                                <w:tag w:val="Insira os dados do representante legal do fornecedor"/>
                                <w:id w:val="1702203056"/>
                                <w:showingPlcHdr/>
                              </w:sdtPr>
                              <w:sdtEndPr/>
                              <w:sdtContent>
                                <w:r w:rsidR="00C84FFC" w:rsidRPr="005C56A6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E6630" w:rsidRPr="002671AB">
                              <w:rPr>
                                <w:rFonts w:ascii="Calibri" w:hAnsi="Calibri" w:cs="Tahoma"/>
                              </w:rPr>
                              <w:t>, residente e domiciliado em</w:t>
                            </w:r>
                            <w:r w:rsidR="005C56A6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endereço do representante legal do fornecedor"/>
                                <w:tag w:val="Insira o endereço do representante legal do fornecedor"/>
                                <w:id w:val="-137491418"/>
                                <w:showingPlcHdr/>
                              </w:sdtPr>
                              <w:sdtEndPr/>
                              <w:sdtContent>
                                <w:r w:rsidR="005C56A6" w:rsidRPr="005C56A6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9E6630" w:rsidRPr="002671AB">
                              <w:rPr>
                                <w:rFonts w:ascii="Calibri" w:hAnsi="Calibri" w:cs="Tahoma"/>
                              </w:rPr>
                              <w:t xml:space="preserve">, doravante denominada </w:t>
                            </w:r>
                            <w:r w:rsidR="00115262" w:rsidRPr="002671AB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contratada</w:t>
                            </w:r>
                            <w:r w:rsidR="002671AB">
                              <w:rPr>
                                <w:rFonts w:ascii="Calibri" w:hAnsi="Calibri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A08201" id="_x0000_s1030" type="#_x0000_t202" style="position:absolute;left:0;text-align:left;margin-left:-14.95pt;margin-top:11.5pt;width:473.95pt;height:56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" fillcolor="#f2f2f2 [3052]" stroked="f" strokeweight="2pt">
                <v:stroke linestyle="thinThin"/>
                <v:textbox>
                  <w:txbxContent>
                    <w:p w14:paraId="6574665D" w14:textId="77777777" w:rsidR="009E6630" w:rsidRPr="0077518D" w:rsidRDefault="00881A34" w:rsidP="00803E6B">
                      <w:pPr>
                        <w:spacing w:after="0"/>
                        <w:ind w:right="-60"/>
                        <w:jc w:val="both"/>
                        <w:rPr>
                          <w:rFonts w:ascii="Calibri" w:hAnsi="Calibri" w:cs="Tahoma"/>
                        </w:rPr>
                      </w:pPr>
                      <w:sdt>
                        <w:sdtPr>
                          <w:rPr>
                            <w:rFonts w:ascii="Calibri" w:hAnsi="Calibri" w:cs="Tahoma"/>
                            <w:b/>
                          </w:rPr>
                          <w:alias w:val="Insira a razão social do fornecedor"/>
                          <w:tag w:val=""/>
                          <w:id w:val="1960833348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72322" w:rsidRPr="00553B32">
                            <w:rPr>
                              <w:rFonts w:ascii="Calibri" w:hAnsi="Calibri" w:cs="Tahoma"/>
                              <w:b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E6630" w:rsidRPr="0077518D">
                        <w:rPr>
                          <w:rFonts w:ascii="Calibri" w:hAnsi="Calibri" w:cs="Tahoma"/>
                          <w:b/>
                        </w:rPr>
                        <w:t xml:space="preserve">, </w:t>
                      </w:r>
                      <w:r w:rsidR="009E6630" w:rsidRPr="0077518D">
                        <w:rPr>
                          <w:rFonts w:ascii="Calibri" w:hAnsi="Calibri" w:cs="Tahoma"/>
                        </w:rPr>
                        <w:t>pessoa jurídica de direito privad</w:t>
                      </w:r>
                      <w:r w:rsidR="00553B32">
                        <w:rPr>
                          <w:rFonts w:ascii="Calibri" w:hAnsi="Calibri" w:cs="Tahoma"/>
                        </w:rPr>
                        <w:t xml:space="preserve">o, inscrita no CNPJ/MF sob o nº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CNPJ do fornecedor"/>
                          <w:tag w:val="Insira o CNPJ do fornecedor"/>
                          <w:id w:val="-284042382"/>
                          <w:showingPlcHdr/>
                        </w:sdtPr>
                        <w:sdtEndPr/>
                        <w:sdtContent>
                          <w:r w:rsidR="00553B32" w:rsidRPr="00553B32">
                            <w:rPr>
                              <w:rFonts w:ascii="Calibri" w:hAnsi="Calibri" w:cs="Tahoma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553B32">
                        <w:rPr>
                          <w:rFonts w:ascii="Calibri" w:hAnsi="Calibri" w:cs="Tahoma"/>
                        </w:rPr>
                        <w:t xml:space="preserve"> </w:t>
                      </w:r>
                      <w:r w:rsidR="009E6630" w:rsidRPr="002671AB">
                        <w:rPr>
                          <w:rFonts w:ascii="Calibri" w:hAnsi="Calibri" w:cs="Tahoma"/>
                        </w:rPr>
                        <w:t>e sediada na</w:t>
                      </w:r>
                      <w:r w:rsidR="00C84FFC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endereço do fornecedor"/>
                          <w:tag w:val="Insira o endereço do fornecedor"/>
                          <w:id w:val="-308630653"/>
                          <w:showingPlcHdr/>
                        </w:sdtPr>
                        <w:sdtEndPr/>
                        <w:sdtContent>
                          <w:r w:rsidR="00C84FFC" w:rsidRPr="00C84FF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E6630" w:rsidRPr="002671AB">
                        <w:rPr>
                          <w:rFonts w:ascii="Calibri" w:hAnsi="Calibri" w:cs="Tahoma"/>
                        </w:rPr>
                        <w:t>, neste ato devidamente representada por</w:t>
                      </w:r>
                      <w:r w:rsidR="00C84FFC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s dados do representante legal do fornecedor"/>
                          <w:tag w:val="Insira os dados do representante legal do fornecedor"/>
                          <w:id w:val="1702203056"/>
                          <w:showingPlcHdr/>
                        </w:sdtPr>
                        <w:sdtEndPr/>
                        <w:sdtContent>
                          <w:r w:rsidR="00C84FFC" w:rsidRPr="005C56A6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E6630" w:rsidRPr="002671AB">
                        <w:rPr>
                          <w:rFonts w:ascii="Calibri" w:hAnsi="Calibri" w:cs="Tahoma"/>
                        </w:rPr>
                        <w:t>, residente e domiciliado em</w:t>
                      </w:r>
                      <w:r w:rsidR="005C56A6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endereço do representante legal do fornecedor"/>
                          <w:tag w:val="Insira o endereço do representante legal do fornecedor"/>
                          <w:id w:val="-137491418"/>
                          <w:showingPlcHdr/>
                        </w:sdtPr>
                        <w:sdtEndPr/>
                        <w:sdtContent>
                          <w:r w:rsidR="005C56A6" w:rsidRPr="005C56A6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9E6630" w:rsidRPr="002671AB">
                        <w:rPr>
                          <w:rFonts w:ascii="Calibri" w:hAnsi="Calibri" w:cs="Tahoma"/>
                        </w:rPr>
                        <w:t xml:space="preserve">, doravante denominada </w:t>
                      </w:r>
                      <w:r w:rsidR="00115262" w:rsidRPr="002671AB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contratada</w:t>
                      </w:r>
                      <w:r w:rsidR="002671AB">
                        <w:rPr>
                          <w:rFonts w:ascii="Calibri" w:hAnsi="Calibri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B39B068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7F315D25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23CF4CB4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62BE5D65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3C11DAE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1406FF39" w14:textId="77777777" w:rsidR="00845951" w:rsidRDefault="00845951" w:rsidP="00D5615C">
      <w:pPr>
        <w:spacing w:after="0"/>
        <w:ind w:left="-142" w:firstLine="851"/>
        <w:jc w:val="both"/>
        <w:rPr>
          <w:rFonts w:cstheme="minorHAnsi"/>
        </w:rPr>
      </w:pPr>
    </w:p>
    <w:p w14:paraId="6B79EF7E" w14:textId="77777777" w:rsidR="00845951" w:rsidRDefault="00845951" w:rsidP="00D5615C">
      <w:pPr>
        <w:spacing w:after="0"/>
        <w:ind w:left="-142" w:firstLine="851"/>
        <w:jc w:val="both"/>
        <w:rPr>
          <w:rFonts w:cstheme="minorHAnsi"/>
        </w:rPr>
      </w:pPr>
    </w:p>
    <w:p w14:paraId="3FE5A10C" w14:textId="77777777" w:rsidR="00845951" w:rsidRDefault="00845951" w:rsidP="00D5615C">
      <w:pPr>
        <w:spacing w:after="0"/>
        <w:ind w:left="-142" w:firstLine="851"/>
        <w:jc w:val="both"/>
        <w:rPr>
          <w:rFonts w:cstheme="minorHAnsi"/>
        </w:rPr>
      </w:pPr>
    </w:p>
    <w:p w14:paraId="67600EF7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6B2B101D" w14:textId="77777777" w:rsidR="000B68A5" w:rsidRDefault="000B68A5" w:rsidP="00D5615C">
      <w:pPr>
        <w:spacing w:after="0"/>
        <w:ind w:left="-142" w:firstLine="851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631A2CEC" w14:textId="77777777" w:rsidTr="005358BD"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6E16286F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cláusula primeira </w:t>
            </w:r>
            <w:r w:rsidR="0061592F">
              <w:rPr>
                <w:rFonts w:cstheme="minorHAnsi"/>
                <w:b/>
                <w:smallCaps/>
                <w:spacing w:val="20"/>
                <w:sz w:val="24"/>
              </w:rPr>
              <w:t>–</w:t>
            </w: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objeto</w:t>
            </w:r>
          </w:p>
        </w:tc>
      </w:tr>
    </w:tbl>
    <w:p w14:paraId="7E3A4AA6" w14:textId="77777777" w:rsidR="00D30A4F" w:rsidRPr="0077518D" w:rsidRDefault="00D30A4F" w:rsidP="00D5615C">
      <w:pPr>
        <w:tabs>
          <w:tab w:val="left" w:pos="426"/>
        </w:tabs>
        <w:spacing w:after="0"/>
        <w:jc w:val="both"/>
        <w:rPr>
          <w:rFonts w:cstheme="minorHAnsi"/>
        </w:rPr>
      </w:pPr>
    </w:p>
    <w:p w14:paraId="1D4EB83F" w14:textId="77777777" w:rsidR="001F005C" w:rsidRDefault="00505A3C" w:rsidP="00447E3E">
      <w:pPr>
        <w:pStyle w:val="PargrafodaLista"/>
        <w:numPr>
          <w:ilvl w:val="0"/>
          <w:numId w:val="40"/>
        </w:numPr>
        <w:tabs>
          <w:tab w:val="left" w:pos="142"/>
        </w:tabs>
        <w:spacing w:after="0"/>
        <w:ind w:left="-142" w:right="142" w:firstLine="0"/>
        <w:jc w:val="both"/>
        <w:rPr>
          <w:rFonts w:cstheme="minorHAnsi"/>
        </w:rPr>
      </w:pPr>
      <w:r w:rsidRPr="00821E93">
        <w:rPr>
          <w:rFonts w:cstheme="minorHAnsi"/>
        </w:rPr>
        <w:t xml:space="preserve">O </w:t>
      </w:r>
      <w:r w:rsidR="00A16F10" w:rsidRPr="00821E93">
        <w:rPr>
          <w:rFonts w:cstheme="minorHAnsi"/>
        </w:rPr>
        <w:t xml:space="preserve">presente instrumento trata </w:t>
      </w:r>
      <w:r w:rsidR="008674A2">
        <w:rPr>
          <w:rFonts w:cstheme="minorHAnsi"/>
        </w:rPr>
        <w:t>da prestação dos serviços</w:t>
      </w:r>
      <w:r w:rsidRPr="00821E93">
        <w:rPr>
          <w:rFonts w:cstheme="minorHAnsi"/>
        </w:rPr>
        <w:t xml:space="preserve">, pela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sz w:val="24"/>
        </w:rPr>
        <w:t xml:space="preserve"> </w:t>
      </w:r>
      <w:r w:rsidRPr="00D5615C">
        <w:rPr>
          <w:rFonts w:cstheme="minorHAnsi"/>
        </w:rPr>
        <w:t xml:space="preserve">à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821E93">
        <w:rPr>
          <w:rFonts w:cstheme="minorHAnsi"/>
        </w:rPr>
        <w:t xml:space="preserve">, cujo objeto é: </w:t>
      </w:r>
      <w:sdt>
        <w:sdtPr>
          <w:rPr>
            <w:rFonts w:cstheme="minorHAnsi"/>
          </w:rPr>
          <w:alias w:val="Insira o objeto do contrato"/>
          <w:tag w:val="Insira o objeto do contrato"/>
          <w:id w:val="-197010818"/>
          <w:placeholder>
            <w:docPart w:val="6860D0650B2A4D39A4F705DA70CBB6DF"/>
          </w:placeholder>
          <w:showingPlcHdr/>
        </w:sdtPr>
        <w:sdtEndPr/>
        <w:sdtContent>
          <w:r w:rsidR="00770AF5" w:rsidRPr="00770AF5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="00770AF5">
        <w:rPr>
          <w:rFonts w:cstheme="minorHAnsi"/>
        </w:rPr>
        <w:t xml:space="preserve"> </w:t>
      </w:r>
      <w:r w:rsidRPr="00821E93">
        <w:rPr>
          <w:rFonts w:cstheme="minorHAnsi"/>
        </w:rPr>
        <w:t>(“</w:t>
      </w:r>
      <w:r w:rsidR="008674A2">
        <w:rPr>
          <w:rFonts w:cstheme="minorHAnsi"/>
        </w:rPr>
        <w:t>Serviços</w:t>
      </w:r>
      <w:r w:rsidRPr="00821E93">
        <w:rPr>
          <w:rFonts w:cstheme="minorHAnsi"/>
        </w:rPr>
        <w:t>”), que ser</w:t>
      </w:r>
      <w:r w:rsidR="008674A2">
        <w:rPr>
          <w:rFonts w:cstheme="minorHAnsi"/>
        </w:rPr>
        <w:t>ão</w:t>
      </w:r>
      <w:r w:rsidRPr="00821E93">
        <w:rPr>
          <w:rFonts w:cstheme="minorHAnsi"/>
        </w:rPr>
        <w:t xml:space="preserve"> realizado</w:t>
      </w:r>
      <w:r w:rsidR="008674A2">
        <w:rPr>
          <w:rFonts w:cstheme="minorHAnsi"/>
        </w:rPr>
        <w:t>s</w:t>
      </w:r>
      <w:r w:rsidRPr="00821E93">
        <w:rPr>
          <w:rFonts w:cstheme="minorHAnsi"/>
        </w:rPr>
        <w:t xml:space="preserve"> nas condições estabelecidas no Anexo I</w:t>
      </w:r>
      <w:r w:rsidR="00BA052A" w:rsidRPr="00821E93">
        <w:rPr>
          <w:rFonts w:cstheme="minorHAnsi"/>
        </w:rPr>
        <w:t>I</w:t>
      </w:r>
      <w:r w:rsidRPr="00821E93">
        <w:rPr>
          <w:rFonts w:cstheme="minorHAnsi"/>
        </w:rPr>
        <w:t xml:space="preserve"> - Termo de Referência, na(s) seguinte(s) </w:t>
      </w:r>
      <w:r w:rsidR="0059507E" w:rsidRPr="00821E93">
        <w:rPr>
          <w:rFonts w:cstheme="minorHAnsi"/>
        </w:rPr>
        <w:t xml:space="preserve">Unidade(s): </w:t>
      </w:r>
      <w:r w:rsidR="0059507E" w:rsidRPr="00821E93">
        <w:rPr>
          <w:rFonts w:cstheme="minorHAnsi"/>
        </w:rPr>
        <w:fldChar w:fldCharType="begin"/>
      </w:r>
      <w:r w:rsidR="0059507E" w:rsidRPr="00821E93">
        <w:rPr>
          <w:rFonts w:cstheme="minorHAnsi"/>
        </w:rPr>
        <w:instrText xml:space="preserve"> DOCPROPERTY  caRegion  \* MERGEFORMAT </w:instrText>
      </w:r>
      <w:r w:rsidR="0059507E" w:rsidRPr="00821E93">
        <w:rPr>
          <w:rFonts w:cstheme="minorHAnsi"/>
        </w:rPr>
        <w:fldChar w:fldCharType="separate"/>
      </w:r>
      <w:r w:rsidR="007B41C9" w:rsidRPr="00821E93">
        <w:rPr>
          <w:rFonts w:cstheme="minorHAnsi"/>
        </w:rPr>
        <w:t xml:space="preserve"> </w:t>
      </w:r>
      <w:r w:rsidR="0059507E" w:rsidRPr="00821E93">
        <w:rPr>
          <w:rFonts w:cstheme="minorHAnsi"/>
        </w:rPr>
        <w:fldChar w:fldCharType="end"/>
      </w:r>
    </w:p>
    <w:p w14:paraId="6FFEF8C3" w14:textId="77777777" w:rsidR="00BE1B3E" w:rsidRPr="00821E93" w:rsidRDefault="00BE1B3E" w:rsidP="00BE1B3E">
      <w:pPr>
        <w:pStyle w:val="PargrafodaLista"/>
        <w:tabs>
          <w:tab w:val="left" w:pos="142"/>
        </w:tabs>
        <w:spacing w:after="0"/>
        <w:ind w:left="-142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7288804A" w14:textId="77777777" w:rsidTr="005358BD">
        <w:trPr>
          <w:trHeight w:val="269"/>
        </w:trPr>
        <w:tc>
          <w:tcPr>
            <w:tcW w:w="6946" w:type="dxa"/>
            <w:shd w:val="clear" w:color="auto" w:fill="F2F2F2" w:themeFill="background1" w:themeFillShade="F2"/>
          </w:tcPr>
          <w:p w14:paraId="239A53AB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lastRenderedPageBreak/>
              <w:t>cláusula segunda - anexos</w:t>
            </w:r>
          </w:p>
        </w:tc>
      </w:tr>
    </w:tbl>
    <w:p w14:paraId="79AE876C" w14:textId="77777777" w:rsidR="00D30A4F" w:rsidRPr="0077518D" w:rsidRDefault="00D30A4F" w:rsidP="00D5615C">
      <w:pPr>
        <w:spacing w:after="0"/>
        <w:jc w:val="both"/>
        <w:rPr>
          <w:rFonts w:cstheme="minorHAnsi"/>
          <w:b/>
          <w:bCs/>
        </w:rPr>
      </w:pPr>
    </w:p>
    <w:p w14:paraId="378E33D8" w14:textId="77777777"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Os anexos abaixo elencados são partes integrantes deste Contrato, que determinam as condições de execução do objeto contratado e, em caso de conflito entre as disposições de tais instrumentos, será respeitada a ordem de precedência descrita abaixo, sendo certo que este Contrato prevalecerá sobre todos os demais:</w:t>
      </w:r>
    </w:p>
    <w:p w14:paraId="6567B7D0" w14:textId="77777777" w:rsidR="000C4079" w:rsidRDefault="000C4079" w:rsidP="00D5615C">
      <w:pPr>
        <w:spacing w:after="0"/>
        <w:ind w:left="-142"/>
        <w:jc w:val="both"/>
        <w:rPr>
          <w:rFonts w:cstheme="minorHAnsi"/>
          <w:b/>
        </w:rPr>
      </w:pPr>
    </w:p>
    <w:p w14:paraId="5703984D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 – </w:t>
      </w:r>
      <w:r w:rsidR="007B41C9" w:rsidRPr="00004272">
        <w:rPr>
          <w:rFonts w:cstheme="minorHAnsi"/>
        </w:rPr>
        <w:t>Graduação de Infrações Administrativas</w:t>
      </w:r>
      <w:r w:rsidRPr="00004272">
        <w:rPr>
          <w:rFonts w:cstheme="minorHAnsi"/>
        </w:rPr>
        <w:t>;</w:t>
      </w:r>
    </w:p>
    <w:p w14:paraId="3FF6B7D6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II – </w:t>
      </w:r>
      <w:r w:rsidR="007B41C9" w:rsidRPr="00004272">
        <w:rPr>
          <w:rFonts w:cstheme="minorHAnsi"/>
        </w:rPr>
        <w:t>Termo de Referência (“TR”); e</w:t>
      </w:r>
    </w:p>
    <w:p w14:paraId="76F75BDD" w14:textId="77777777" w:rsidR="000C4079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>Anexo III</w:t>
      </w:r>
      <w:r w:rsidRPr="0077518D">
        <w:rPr>
          <w:rFonts w:cstheme="minorHAnsi"/>
          <w:b/>
        </w:rPr>
        <w:t xml:space="preserve"> </w:t>
      </w:r>
      <w:r w:rsidRPr="0077518D">
        <w:rPr>
          <w:rFonts w:cstheme="minorHAnsi"/>
        </w:rPr>
        <w:t xml:space="preserve">– Proposta Comercial 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b/>
          <w:sz w:val="24"/>
        </w:rPr>
        <w:t xml:space="preserve"> </w:t>
      </w:r>
      <w:r w:rsidRPr="0077518D">
        <w:rPr>
          <w:rFonts w:cstheme="minorHAnsi"/>
        </w:rPr>
        <w:t>nº</w:t>
      </w:r>
      <w:r w:rsidR="00770AF5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o nº da proposta do fornecedor"/>
          <w:tag w:val="Insira o nº da proposta do fornecedor"/>
          <w:id w:val="105088714"/>
          <w:placeholder>
            <w:docPart w:val="7C88787B5CCD4C3B90DA902B6991E9F4"/>
          </w:placeholder>
          <w:showingPlcHdr/>
        </w:sdtPr>
        <w:sdtEndPr/>
        <w:sdtContent>
          <w:r w:rsidR="00770AF5" w:rsidRPr="00770AF5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, datada de</w:t>
      </w:r>
      <w:r w:rsidR="005C0820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a data de emissão da proposta do fornecedor"/>
          <w:tag w:val="Insira a data de emissão da proposta do fornecedor"/>
          <w:id w:val="1206066275"/>
          <w:placeholder>
            <w:docPart w:val="F1A51CFBD02548BAA8D4CDDB5677E4C4"/>
          </w:placeholder>
          <w:showingPlcHdr/>
        </w:sdtPr>
        <w:sdtEndPr/>
        <w:sdtContent>
          <w:r w:rsidR="005C0820" w:rsidRPr="005C0820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.</w:t>
      </w:r>
    </w:p>
    <w:p w14:paraId="0A8C264C" w14:textId="77777777" w:rsidR="000C4079" w:rsidRPr="0077518D" w:rsidRDefault="000C4079" w:rsidP="00D5615C">
      <w:pPr>
        <w:spacing w:after="0"/>
        <w:ind w:left="-142"/>
        <w:jc w:val="both"/>
        <w:rPr>
          <w:rFonts w:cstheme="minorHAnsi"/>
          <w:b/>
          <w:bCs/>
        </w:rPr>
      </w:pPr>
    </w:p>
    <w:p w14:paraId="3DA5F293" w14:textId="77777777" w:rsidR="000C4079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 O objeto contratado será executado rigorosamente de acordo com as normas e </w:t>
      </w:r>
      <w:r w:rsidRPr="009E6630">
        <w:rPr>
          <w:rFonts w:eastAsia="Calibri" w:cstheme="minorHAnsi"/>
        </w:rPr>
        <w:t xml:space="preserve">as especificações técnicas </w:t>
      </w:r>
      <w:r w:rsidRPr="009E6630">
        <w:rPr>
          <w:rFonts w:cstheme="minorHAnsi"/>
        </w:rPr>
        <w:t xml:space="preserve">estabelecidas no </w:t>
      </w:r>
      <w:r w:rsidRPr="009E6630">
        <w:rPr>
          <w:rFonts w:cstheme="minorHAnsi"/>
          <w:bCs/>
        </w:rPr>
        <w:t>TR</w:t>
      </w:r>
      <w:r w:rsidRPr="009E6630">
        <w:rPr>
          <w:rFonts w:cstheme="minorHAnsi"/>
        </w:rPr>
        <w:t>.</w:t>
      </w:r>
    </w:p>
    <w:p w14:paraId="2257B763" w14:textId="77777777"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1A231D78" w14:textId="77777777"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As Partes acordam que as condições deste Contrato e de seus respectivos Anexos I e II supramencionados se sobrepõem àquelas previstas no </w:t>
      </w:r>
      <w:r w:rsidR="00004272" w:rsidRPr="00004272">
        <w:rPr>
          <w:rFonts w:ascii="Calibri" w:hAnsi="Calibri" w:cs="Tahoma"/>
          <w:smallCaps/>
          <w:sz w:val="24"/>
        </w:rPr>
        <w:t>cgf</w:t>
      </w:r>
      <w:r w:rsidRPr="009E6630">
        <w:rPr>
          <w:rFonts w:cstheme="minorHAnsi"/>
        </w:rPr>
        <w:t xml:space="preserve">, no </w:t>
      </w:r>
      <w:r w:rsidR="00004272" w:rsidRPr="00004272">
        <w:rPr>
          <w:rFonts w:cstheme="minorHAnsi"/>
          <w:smallCaps/>
          <w:sz w:val="24"/>
        </w:rPr>
        <w:t>pedido</w:t>
      </w:r>
      <w:r w:rsidR="00004272" w:rsidRPr="00004272">
        <w:rPr>
          <w:rFonts w:cstheme="minorHAnsi"/>
          <w:sz w:val="24"/>
        </w:rPr>
        <w:t xml:space="preserve"> </w:t>
      </w:r>
      <w:r w:rsidRPr="009E6630">
        <w:rPr>
          <w:rFonts w:cstheme="minorHAnsi"/>
        </w:rPr>
        <w:t xml:space="preserve">e nos demais documentos emitidos para o cumprimento do objeto contratado, no que lhe forem conflitantes. </w:t>
      </w:r>
    </w:p>
    <w:p w14:paraId="502E4987" w14:textId="77777777" w:rsidR="00434F73" w:rsidRPr="0077518D" w:rsidRDefault="00434F73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77083D87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1AC79E15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terceira - prazo de vigência</w:t>
            </w:r>
            <w:r w:rsidRPr="00115262">
              <w:rPr>
                <w:rFonts w:cstheme="minorHAnsi"/>
                <w:b/>
                <w:smallCaps/>
              </w:rPr>
              <w:t xml:space="preserve"> </w:t>
            </w:r>
          </w:p>
        </w:tc>
      </w:tr>
    </w:tbl>
    <w:p w14:paraId="122D6333" w14:textId="77777777" w:rsidR="00BF5717" w:rsidRDefault="00BF5717" w:rsidP="00D5615C">
      <w:pPr>
        <w:spacing w:after="0"/>
        <w:jc w:val="both"/>
        <w:rPr>
          <w:rFonts w:cstheme="minorHAnsi"/>
          <w:b/>
        </w:rPr>
      </w:pPr>
    </w:p>
    <w:p w14:paraId="72435871" w14:textId="77777777" w:rsidR="000C4079" w:rsidRDefault="000C4079" w:rsidP="00D5615C">
      <w:pPr>
        <w:pStyle w:val="PargrafodaLista"/>
        <w:numPr>
          <w:ilvl w:val="1"/>
          <w:numId w:val="14"/>
        </w:numPr>
        <w:tabs>
          <w:tab w:val="left" w:pos="284"/>
          <w:tab w:val="left" w:pos="426"/>
        </w:tabs>
        <w:spacing w:after="0"/>
        <w:ind w:left="-142" w:firstLine="0"/>
        <w:jc w:val="both"/>
        <w:rPr>
          <w:rFonts w:ascii="Calibri" w:hAnsi="Calibri" w:cs="Calibri"/>
          <w:b/>
        </w:rPr>
      </w:pPr>
      <w:r w:rsidRPr="00C062A5">
        <w:rPr>
          <w:rFonts w:ascii="Calibri" w:hAnsi="Calibri" w:cs="Calibri"/>
        </w:rPr>
        <w:t>O presente Contrato vigorará a partir da data de assinatura</w:t>
      </w:r>
      <w:r>
        <w:rPr>
          <w:rFonts w:ascii="Calibri" w:hAnsi="Calibri" w:cs="Calibri"/>
        </w:rPr>
        <w:t>,</w:t>
      </w:r>
      <w:r w:rsidRPr="00C062A5">
        <w:rPr>
          <w:rFonts w:ascii="Calibri" w:hAnsi="Calibri" w:cs="Calibri"/>
        </w:rPr>
        <w:t xml:space="preserve"> </w:t>
      </w:r>
      <w:r w:rsidR="005C0820">
        <w:rPr>
          <w:rFonts w:ascii="Calibri" w:hAnsi="Calibri" w:cs="Calibri"/>
        </w:rPr>
        <w:t>pelo prazo de</w:t>
      </w:r>
      <w:r w:rsidR="00E81436">
        <w:rPr>
          <w:rFonts w:ascii="Calibri" w:hAnsi="Calibri" w:cs="Calibri"/>
        </w:rPr>
        <w:t xml:space="preserve"> </w:t>
      </w:r>
      <w:r w:rsidR="00E81436" w:rsidRPr="00CE42E1">
        <w:rPr>
          <w:rFonts w:ascii="Calibri" w:hAnsi="Calibri" w:cs="Calibri"/>
          <w:b/>
        </w:rPr>
        <w:fldChar w:fldCharType="begin"/>
      </w:r>
      <w:r w:rsidR="00E81436" w:rsidRPr="00CE42E1">
        <w:rPr>
          <w:rFonts w:ascii="Calibri" w:hAnsi="Calibri" w:cs="Calibri"/>
          <w:b/>
        </w:rPr>
        <w:instrText xml:space="preserve"> DOCPROPERTY  cacus_CM7  \* MERGEFORMAT </w:instrText>
      </w:r>
      <w:r w:rsidR="00E81436" w:rsidRPr="00CE42E1">
        <w:rPr>
          <w:rFonts w:ascii="Calibri" w:hAnsi="Calibri" w:cs="Calibri"/>
          <w:b/>
        </w:rPr>
        <w:fldChar w:fldCharType="separate"/>
      </w:r>
      <w:r w:rsidR="00E81436" w:rsidRPr="00CE42E1">
        <w:rPr>
          <w:rFonts w:ascii="Calibri" w:hAnsi="Calibri" w:cs="Calibri"/>
          <w:b/>
        </w:rPr>
        <w:t>0</w:t>
      </w:r>
      <w:r w:rsidR="00E81436" w:rsidRPr="00CE42E1">
        <w:rPr>
          <w:rFonts w:ascii="Calibri" w:hAnsi="Calibri" w:cs="Calibri"/>
          <w:b/>
        </w:rPr>
        <w:fldChar w:fldCharType="end"/>
      </w:r>
      <w:r w:rsidR="00E81436">
        <w:rPr>
          <w:rFonts w:ascii="Calibri" w:hAnsi="Calibri" w:cs="Calibri"/>
          <w:b/>
        </w:rPr>
        <w:t xml:space="preserve"> meses</w:t>
      </w:r>
      <w:r>
        <w:rPr>
          <w:rFonts w:ascii="Calibri" w:hAnsi="Calibri" w:cs="Calibri"/>
        </w:rPr>
        <w:t xml:space="preserve">, podendo </w:t>
      </w:r>
      <w:r w:rsidRPr="00C062A5">
        <w:rPr>
          <w:rFonts w:ascii="Calibri" w:hAnsi="Calibri" w:cs="Calibri"/>
        </w:rPr>
        <w:t>ser prorrogado mediante a celebração de Termo Aditivo</w:t>
      </w:r>
      <w:r>
        <w:rPr>
          <w:rFonts w:ascii="Calibri" w:hAnsi="Calibri" w:cs="Calibri"/>
        </w:rPr>
        <w:t>, nos termos do</w:t>
      </w:r>
      <w:r>
        <w:rPr>
          <w:rFonts w:ascii="Calibri" w:hAnsi="Calibri" w:cs="Calibri"/>
          <w:iCs/>
        </w:rPr>
        <w:t xml:space="preserve"> RCC</w:t>
      </w:r>
      <w:r w:rsidRPr="00C062A5">
        <w:rPr>
          <w:rFonts w:ascii="Calibri" w:hAnsi="Calibri" w:cs="Calibri"/>
          <w:b/>
        </w:rPr>
        <w:t>.</w:t>
      </w:r>
    </w:p>
    <w:p w14:paraId="1CA4DABE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7B686FE1" w14:textId="77777777" w:rsidR="000C4079" w:rsidRPr="00BE6E83" w:rsidRDefault="000C4079" w:rsidP="00D5615C">
      <w:pPr>
        <w:pStyle w:val="PargrafodaLista"/>
        <w:numPr>
          <w:ilvl w:val="2"/>
          <w:numId w:val="14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  <w:b/>
        </w:rPr>
      </w:pPr>
      <w:r w:rsidRPr="00BE6E83">
        <w:rPr>
          <w:rFonts w:ascii="Calibri" w:hAnsi="Calibri" w:cs="Calibri"/>
        </w:rPr>
        <w:t xml:space="preserve">O prazo para execução </w:t>
      </w:r>
      <w:r w:rsidR="00C94DBD">
        <w:rPr>
          <w:rFonts w:ascii="Calibri" w:hAnsi="Calibri" w:cs="Calibri"/>
        </w:rPr>
        <w:t>do Fornecimento</w:t>
      </w:r>
      <w:r w:rsidRPr="00BE6E83">
        <w:rPr>
          <w:rFonts w:ascii="Calibri" w:hAnsi="Calibri" w:cs="Calibri"/>
        </w:rPr>
        <w:t xml:space="preserve"> está indicado no TR</w:t>
      </w:r>
      <w:r w:rsidRPr="00BE6E83">
        <w:rPr>
          <w:rFonts w:ascii="Calibri" w:hAnsi="Calibri" w:cs="Calibri"/>
          <w:color w:val="000000"/>
        </w:rPr>
        <w:t>.</w:t>
      </w:r>
    </w:p>
    <w:p w14:paraId="7099082A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39DB3629" w14:textId="77777777" w:rsidR="000C4079" w:rsidRPr="00474387" w:rsidRDefault="000C4079" w:rsidP="00D5615C">
      <w:pPr>
        <w:pStyle w:val="PargrafodaLista"/>
        <w:numPr>
          <w:ilvl w:val="1"/>
          <w:numId w:val="14"/>
        </w:numPr>
        <w:tabs>
          <w:tab w:val="left" w:pos="284"/>
        </w:tabs>
        <w:spacing w:after="0"/>
        <w:ind w:left="-142" w:firstLine="0"/>
        <w:contextualSpacing w:val="0"/>
        <w:jc w:val="both"/>
        <w:rPr>
          <w:rFonts w:ascii="Calibri" w:hAnsi="Calibri" w:cs="Calibri"/>
          <w:b/>
        </w:rPr>
      </w:pPr>
      <w:r w:rsidRPr="00557E0B">
        <w:rPr>
          <w:rFonts w:ascii="Calibri" w:hAnsi="Calibri" w:cs="Calibri"/>
          <w:color w:val="000000"/>
        </w:rPr>
        <w:t>Eventual prorrogação do prazo de vigência do Contrato somente será admitida por necessidade de alteração das especificações</w:t>
      </w:r>
      <w:r w:rsidR="00C94DBD">
        <w:rPr>
          <w:rFonts w:ascii="Calibri" w:hAnsi="Calibri" w:cs="Calibri"/>
          <w:color w:val="000000"/>
        </w:rPr>
        <w:t xml:space="preserve"> do</w:t>
      </w:r>
      <w:r>
        <w:rPr>
          <w:rFonts w:ascii="Calibri" w:hAnsi="Calibri" w:cs="Calibri"/>
          <w:color w:val="000000"/>
        </w:rPr>
        <w:t xml:space="preserve"> </w:t>
      </w:r>
      <w:r w:rsidR="00C94DBD">
        <w:rPr>
          <w:rFonts w:ascii="Calibri" w:hAnsi="Calibri" w:cs="Calibri"/>
        </w:rPr>
        <w:t>Fornecimento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para melhor adequação técnica aos objetivos da contratação, a</w:t>
      </w:r>
      <w:r>
        <w:rPr>
          <w:rFonts w:ascii="Calibri" w:hAnsi="Calibri" w:cs="Calibri"/>
          <w:color w:val="000000"/>
        </w:rPr>
        <w:t>, mediante</w:t>
      </w:r>
      <w:r w:rsidRPr="00557E0B">
        <w:rPr>
          <w:rFonts w:ascii="Calibri" w:hAnsi="Calibri" w:cs="Calibri"/>
          <w:color w:val="000000"/>
        </w:rPr>
        <w:t xml:space="preserve"> pedido</w:t>
      </w:r>
      <w:r>
        <w:rPr>
          <w:rFonts w:ascii="Calibri" w:hAnsi="Calibri" w:cs="Calibri"/>
          <w:color w:val="000000"/>
        </w:rPr>
        <w:t xml:space="preserve"> ou aprovação expressa</w:t>
      </w:r>
      <w:r w:rsidRPr="00557E0B">
        <w:rPr>
          <w:rFonts w:ascii="Calibri" w:hAnsi="Calibri" w:cs="Calibri"/>
          <w:color w:val="000000"/>
        </w:rPr>
        <w:t xml:space="preserve"> da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,</w:t>
      </w:r>
      <w:r w:rsidRPr="00557E0B">
        <w:rPr>
          <w:rFonts w:ascii="Calibri" w:hAnsi="Calibri" w:cs="Calibri"/>
          <w:color w:val="000000"/>
        </w:rPr>
        <w:t xml:space="preserve"> </w:t>
      </w:r>
      <w:r w:rsidRPr="00C062A5">
        <w:rPr>
          <w:rFonts w:ascii="Calibri" w:hAnsi="Calibri" w:cs="Calibri"/>
          <w:color w:val="000000"/>
        </w:rPr>
        <w:t xml:space="preserve">com ao menos 30 (trinta) dias de antecedência </w:t>
      </w:r>
      <w:r>
        <w:rPr>
          <w:rFonts w:ascii="Calibri" w:hAnsi="Calibri" w:cs="Calibri"/>
          <w:color w:val="000000"/>
        </w:rPr>
        <w:t>da data de té</w:t>
      </w:r>
      <w:r w:rsidRPr="00C062A5">
        <w:rPr>
          <w:rFonts w:ascii="Calibri" w:hAnsi="Calibri" w:cs="Calibri"/>
          <w:color w:val="000000"/>
        </w:rPr>
        <w:t>rmino originalmente prevista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desde que não decorrentes de erros ou omissões por parte </w:t>
      </w:r>
      <w:r>
        <w:rPr>
          <w:rFonts w:ascii="Calibri" w:hAnsi="Calibri" w:cs="Calibri"/>
          <w:color w:val="000000"/>
        </w:rPr>
        <w:t xml:space="preserve">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.</w:t>
      </w:r>
      <w:r w:rsidRPr="00C57F74">
        <w:rPr>
          <w:rFonts w:ascii="Calibri" w:hAnsi="Calibri" w:cs="Calibri"/>
          <w:color w:val="000000"/>
        </w:rPr>
        <w:t xml:space="preserve"> </w:t>
      </w:r>
    </w:p>
    <w:p w14:paraId="29B982F6" w14:textId="77777777" w:rsidR="004560DD" w:rsidRPr="0077518D" w:rsidRDefault="004560DD" w:rsidP="00D5615C">
      <w:pPr>
        <w:spacing w:after="0"/>
        <w:jc w:val="both"/>
        <w:rPr>
          <w:rFonts w:cstheme="minorHAnsi"/>
          <w:b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0EED1E19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4CE1D675" w14:textId="77777777" w:rsidR="00D72C49" w:rsidRPr="00115262" w:rsidRDefault="00115262" w:rsidP="00004272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quarta - obrigações das partes</w:t>
            </w:r>
          </w:p>
        </w:tc>
      </w:tr>
    </w:tbl>
    <w:p w14:paraId="39A86585" w14:textId="77777777" w:rsid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</w:rPr>
      </w:pPr>
    </w:p>
    <w:p w14:paraId="0C4B8140" w14:textId="77777777" w:rsidR="00BF5717" w:rsidRPr="009E6630" w:rsidRDefault="00BF5717" w:rsidP="00D5615C">
      <w:pPr>
        <w:pStyle w:val="PargrafodaLista"/>
        <w:numPr>
          <w:ilvl w:val="0"/>
          <w:numId w:val="14"/>
        </w:numPr>
        <w:tabs>
          <w:tab w:val="left" w:pos="426"/>
        </w:tabs>
        <w:spacing w:after="0"/>
        <w:ind w:left="142" w:hanging="284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>Além das obrigações estipuladas n</w:t>
      </w:r>
      <w:r w:rsidR="000C4079" w:rsidRPr="009E6630">
        <w:rPr>
          <w:rFonts w:eastAsia="Calibri" w:cstheme="minorHAnsi"/>
        </w:rPr>
        <w:t>o</w:t>
      </w:r>
      <w:r w:rsidR="009E6630" w:rsidRPr="009E6630">
        <w:rPr>
          <w:rFonts w:eastAsia="Calibri" w:cstheme="minorHAnsi"/>
        </w:rPr>
        <w:t xml:space="preserve"> </w:t>
      </w:r>
      <w:r w:rsidR="003D4172" w:rsidRPr="003D4172">
        <w:rPr>
          <w:rFonts w:ascii="Calibri" w:hAnsi="Calibri" w:cs="Tahoma"/>
          <w:smallCaps/>
          <w:sz w:val="24"/>
        </w:rPr>
        <w:t>cgf</w:t>
      </w:r>
      <w:r w:rsidR="009E6630" w:rsidRPr="009E6630">
        <w:rPr>
          <w:rFonts w:eastAsia="Calibri" w:cstheme="minorHAnsi"/>
        </w:rPr>
        <w:t xml:space="preserve"> e no</w:t>
      </w:r>
      <w:r w:rsidR="000C4079" w:rsidRPr="009E6630">
        <w:rPr>
          <w:rFonts w:eastAsia="Calibri" w:cstheme="minorHAnsi"/>
        </w:rPr>
        <w:t xml:space="preserve"> </w:t>
      </w:r>
      <w:proofErr w:type="spellStart"/>
      <w:r w:rsidR="003D4172" w:rsidRPr="003D4172">
        <w:rPr>
          <w:rFonts w:ascii="Calibri" w:hAnsi="Calibri" w:cs="Tahoma"/>
          <w:smallCaps/>
          <w:sz w:val="24"/>
        </w:rPr>
        <w:t>tr</w:t>
      </w:r>
      <w:proofErr w:type="spellEnd"/>
      <w:r w:rsidR="000C4079" w:rsidRPr="009E6630">
        <w:rPr>
          <w:rFonts w:eastAsia="Calibri" w:cstheme="minorHAnsi"/>
        </w:rPr>
        <w:t>,</w:t>
      </w:r>
      <w:r w:rsidRPr="009E6630">
        <w:rPr>
          <w:rFonts w:eastAsia="Calibri" w:cstheme="minorHAnsi"/>
        </w:rPr>
        <w:t xml:space="preserve"> são </w:t>
      </w:r>
      <w:r w:rsidR="009E6630">
        <w:rPr>
          <w:rFonts w:eastAsia="Calibri" w:cstheme="minorHAnsi"/>
        </w:rPr>
        <w:t>deveres</w:t>
      </w:r>
      <w:r w:rsidRPr="009E6630">
        <w:rPr>
          <w:rFonts w:eastAsia="Calibri" w:cstheme="minorHAnsi"/>
        </w:rPr>
        <w:t xml:space="preserve"> legais das Partes:</w:t>
      </w:r>
    </w:p>
    <w:p w14:paraId="47AA373C" w14:textId="77777777" w:rsidR="00BF5717" w:rsidRP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6815E178" w14:textId="77777777" w:rsidR="00BF5717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 –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:</w:t>
      </w:r>
    </w:p>
    <w:p w14:paraId="2A77AF48" w14:textId="77777777" w:rsidR="000C4079" w:rsidRDefault="000C4079" w:rsidP="00D5615C">
      <w:pPr>
        <w:tabs>
          <w:tab w:val="left" w:pos="284"/>
        </w:tabs>
        <w:spacing w:after="0"/>
        <w:jc w:val="both"/>
        <w:rPr>
          <w:rFonts w:eastAsia="Calibri" w:cstheme="minorHAnsi"/>
          <w:b/>
          <w:highlight w:val="yellow"/>
        </w:rPr>
      </w:pPr>
    </w:p>
    <w:p w14:paraId="4C8C2C35" w14:textId="77777777" w:rsidR="00287D9E" w:rsidRPr="000A7EC1" w:rsidRDefault="00287D9E" w:rsidP="000A7EC1">
      <w:pPr>
        <w:numPr>
          <w:ilvl w:val="0"/>
          <w:numId w:val="17"/>
        </w:numPr>
        <w:tabs>
          <w:tab w:val="left" w:pos="426"/>
        </w:tabs>
        <w:spacing w:after="0"/>
        <w:ind w:left="426" w:hanging="284"/>
        <w:jc w:val="both"/>
        <w:rPr>
          <w:rFonts w:ascii="Calibri" w:hAnsi="Calibri" w:cs="Calibri"/>
        </w:rPr>
      </w:pPr>
      <w:r w:rsidRPr="000A7EC1">
        <w:rPr>
          <w:rFonts w:ascii="Calibri" w:hAnsi="Calibri" w:cs="Calibri"/>
        </w:rPr>
        <w:t xml:space="preserve">Relacionar-se com a </w:t>
      </w:r>
      <w:r w:rsidRPr="000A7EC1">
        <w:rPr>
          <w:rFonts w:ascii="Calibri" w:hAnsi="Calibri" w:cs="Tahoma"/>
          <w:smallCaps/>
          <w:sz w:val="24"/>
        </w:rPr>
        <w:t>contratada</w:t>
      </w:r>
      <w:r w:rsidRPr="000A7EC1">
        <w:rPr>
          <w:rFonts w:ascii="Calibri" w:hAnsi="Calibri" w:cs="Calibri"/>
        </w:rPr>
        <w:t xml:space="preserve"> por meio do preposto por ela indicado;</w:t>
      </w:r>
    </w:p>
    <w:p w14:paraId="3888B8EF" w14:textId="77777777" w:rsidR="00287D9E" w:rsidRPr="00287D9E" w:rsidRDefault="00287D9E" w:rsidP="000A7EC1">
      <w:pPr>
        <w:numPr>
          <w:ilvl w:val="0"/>
          <w:numId w:val="17"/>
        </w:numPr>
        <w:tabs>
          <w:tab w:val="left" w:pos="426"/>
        </w:tabs>
        <w:spacing w:after="0"/>
        <w:ind w:left="426" w:hanging="284"/>
        <w:jc w:val="both"/>
        <w:rPr>
          <w:rFonts w:ascii="Calibri" w:hAnsi="Calibri" w:cs="Calibri"/>
        </w:rPr>
      </w:pPr>
      <w:r w:rsidRPr="00287D9E">
        <w:rPr>
          <w:rFonts w:ascii="Calibri" w:hAnsi="Calibri" w:cs="Calibri"/>
        </w:rPr>
        <w:t>Promover reunião antes do início dos Serviços, para alinhamento de procedimentos administrativos e de segurança;</w:t>
      </w:r>
    </w:p>
    <w:p w14:paraId="702B6DD5" w14:textId="77777777" w:rsidR="00287D9E" w:rsidRPr="00287D9E" w:rsidRDefault="00287D9E" w:rsidP="000A7EC1">
      <w:pPr>
        <w:tabs>
          <w:tab w:val="left" w:pos="426"/>
        </w:tabs>
        <w:spacing w:after="0"/>
        <w:ind w:left="426" w:hanging="284"/>
        <w:jc w:val="both"/>
        <w:rPr>
          <w:rFonts w:ascii="Calibri" w:hAnsi="Calibri" w:cs="Calibri"/>
        </w:rPr>
      </w:pPr>
    </w:p>
    <w:p w14:paraId="4D216962" w14:textId="77777777" w:rsidR="00287D9E" w:rsidRPr="000A7EC1" w:rsidRDefault="00287D9E" w:rsidP="000A7EC1">
      <w:pPr>
        <w:numPr>
          <w:ilvl w:val="0"/>
          <w:numId w:val="17"/>
        </w:numPr>
        <w:tabs>
          <w:tab w:val="left" w:pos="426"/>
        </w:tabs>
        <w:spacing w:after="0"/>
        <w:ind w:left="426" w:hanging="284"/>
        <w:jc w:val="both"/>
        <w:rPr>
          <w:rFonts w:ascii="Calibri" w:hAnsi="Calibri" w:cs="Calibri"/>
        </w:rPr>
      </w:pPr>
      <w:r w:rsidRPr="000A7EC1">
        <w:rPr>
          <w:rFonts w:ascii="Calibri" w:hAnsi="Calibri" w:cs="Calibri"/>
        </w:rPr>
        <w:t xml:space="preserve"> Permitir acesso restrito dos empregados da </w:t>
      </w:r>
      <w:r w:rsidRPr="000A7EC1">
        <w:rPr>
          <w:rFonts w:ascii="Calibri" w:hAnsi="Calibri" w:cs="Tahoma"/>
          <w:smallCaps/>
          <w:sz w:val="24"/>
        </w:rPr>
        <w:t>contratada</w:t>
      </w:r>
      <w:r w:rsidRPr="000A7EC1">
        <w:rPr>
          <w:rFonts w:ascii="Calibri" w:hAnsi="Calibri" w:cs="Calibri"/>
        </w:rPr>
        <w:t xml:space="preserve"> nas suas dependências, exclusivamente aos locais de execução dos Serviços, banheiros e refeitório, sempre que se fizer necessário, desde que estejam uniformizados e com crachá de identificação; e</w:t>
      </w:r>
    </w:p>
    <w:p w14:paraId="15D4A8C0" w14:textId="77777777" w:rsidR="00287D9E" w:rsidRPr="00287D9E" w:rsidRDefault="00287D9E" w:rsidP="000A7EC1">
      <w:pPr>
        <w:numPr>
          <w:ilvl w:val="0"/>
          <w:numId w:val="17"/>
        </w:numPr>
        <w:tabs>
          <w:tab w:val="left" w:pos="426"/>
        </w:tabs>
        <w:spacing w:after="0"/>
        <w:ind w:left="426" w:hanging="284"/>
        <w:jc w:val="both"/>
        <w:rPr>
          <w:rFonts w:ascii="Calibri" w:hAnsi="Calibri" w:cs="Calibri"/>
        </w:rPr>
      </w:pPr>
      <w:r w:rsidRPr="00287D9E">
        <w:rPr>
          <w:rFonts w:ascii="Calibri" w:hAnsi="Calibri" w:cs="Calibri"/>
        </w:rPr>
        <w:t xml:space="preserve">Proceder vistoria nos locais nos quais os Serviços serão realizados, por meio da Fiscalização do Contrato, cientificando a </w:t>
      </w:r>
      <w:r w:rsidRPr="00004272">
        <w:rPr>
          <w:rFonts w:ascii="Calibri" w:hAnsi="Calibri" w:cs="Tahoma"/>
          <w:smallCaps/>
          <w:sz w:val="24"/>
        </w:rPr>
        <w:t>contratada</w:t>
      </w:r>
      <w:r w:rsidRPr="00287D9E">
        <w:rPr>
          <w:rFonts w:ascii="Calibri" w:hAnsi="Calibri" w:cs="Calibri"/>
        </w:rPr>
        <w:t xml:space="preserve"> e determinando a imediata regularização das falhas detectadas.</w:t>
      </w:r>
    </w:p>
    <w:p w14:paraId="1A5A808E" w14:textId="77777777" w:rsidR="00BF5717" w:rsidRPr="00F55A1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1D0280E9" w14:textId="77777777" w:rsidR="00D72C49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II –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:</w:t>
      </w:r>
    </w:p>
    <w:p w14:paraId="04181C67" w14:textId="77777777" w:rsidR="00AE08D7" w:rsidRDefault="00AE08D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2C063FE9" w14:textId="77777777" w:rsidR="00287D9E" w:rsidRPr="000A7EC1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  <w:b/>
        </w:rPr>
      </w:pPr>
      <w:r w:rsidRPr="000A7EC1">
        <w:rPr>
          <w:rFonts w:ascii="Calibri" w:hAnsi="Calibri" w:cs="Calibri"/>
        </w:rPr>
        <w:t>Nomear, por escrito</w:t>
      </w:r>
      <w:r w:rsidRPr="004078EE">
        <w:rPr>
          <w:rFonts w:ascii="Calibri" w:hAnsi="Calibri" w:cs="Calibri"/>
        </w:rPr>
        <w:t>,</w:t>
      </w:r>
      <w:r w:rsidRPr="000A7EC1">
        <w:rPr>
          <w:rFonts w:ascii="Calibri" w:hAnsi="Calibri" w:cs="Calibri"/>
        </w:rPr>
        <w:t xml:space="preserve"> o preposto que será o ponto focal do Contrato;</w:t>
      </w:r>
    </w:p>
    <w:p w14:paraId="06CE92BB" w14:textId="77777777" w:rsidR="00287D9E" w:rsidRPr="000A7EC1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</w:rPr>
      </w:pPr>
      <w:r w:rsidRPr="000A7EC1">
        <w:rPr>
          <w:rFonts w:ascii="Calibri" w:hAnsi="Calibri" w:cs="Calibri"/>
        </w:rPr>
        <w:t xml:space="preserve">Participar dos Diálogos de segurança e demais eventos realizados pela </w:t>
      </w:r>
      <w:r w:rsidRPr="000A7EC1">
        <w:rPr>
          <w:rFonts w:ascii="Calibri" w:hAnsi="Calibri" w:cs="Tahoma"/>
          <w:smallCaps/>
          <w:sz w:val="24"/>
        </w:rPr>
        <w:t>contratante</w:t>
      </w:r>
      <w:r w:rsidRPr="000A7EC1">
        <w:rPr>
          <w:rFonts w:ascii="Calibri" w:hAnsi="Calibri" w:cs="Calibri"/>
        </w:rPr>
        <w:t>, quando convocada;</w:t>
      </w:r>
    </w:p>
    <w:p w14:paraId="3DDFD58B" w14:textId="77777777" w:rsidR="00287D9E" w:rsidRPr="000A7EC1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</w:rPr>
      </w:pPr>
      <w:r w:rsidRPr="000A7EC1">
        <w:rPr>
          <w:rFonts w:ascii="Calibri" w:hAnsi="Calibri" w:cs="Calibri"/>
        </w:rPr>
        <w:t>Realizar diligentemente os Serviços e refazer ou corrigir, por sua conta, as atividades executadas com erros ou imperfeições técnicas, bem como substituir materiais e/ou equipamentos que estejam em desacordo com o disposto no TR, ou que sejam danificados durante a prestação dos Serviços;</w:t>
      </w:r>
    </w:p>
    <w:p w14:paraId="4F100585" w14:textId="77777777" w:rsidR="00287D9E" w:rsidRPr="000A7EC1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</w:rPr>
      </w:pPr>
      <w:r w:rsidRPr="000A7EC1">
        <w:rPr>
          <w:rFonts w:ascii="Calibri" w:hAnsi="Calibri" w:cs="Calibri"/>
        </w:rPr>
        <w:t xml:space="preserve">Comunicar à </w:t>
      </w:r>
      <w:r w:rsidRPr="000A7EC1">
        <w:rPr>
          <w:rFonts w:ascii="Calibri" w:hAnsi="Calibri" w:cs="Tahoma"/>
          <w:smallCaps/>
          <w:sz w:val="24"/>
        </w:rPr>
        <w:t>contratante</w:t>
      </w:r>
      <w:r w:rsidRPr="000A7EC1">
        <w:rPr>
          <w:rFonts w:ascii="Calibri" w:hAnsi="Calibri" w:cs="Calibri"/>
        </w:rPr>
        <w:t xml:space="preserve"> toda e qualquer irregularidade observada durante a execução dos Serviços;</w:t>
      </w:r>
    </w:p>
    <w:p w14:paraId="34B098DB" w14:textId="77777777" w:rsidR="00287D9E" w:rsidRPr="000A7EC1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  <w:b/>
        </w:rPr>
      </w:pPr>
      <w:r w:rsidRPr="000A7EC1">
        <w:rPr>
          <w:rFonts w:ascii="Calibri" w:hAnsi="Calibri" w:cs="Calibri"/>
        </w:rPr>
        <w:t xml:space="preserve">Se a execução dos Serviços exigir </w:t>
      </w:r>
      <w:r w:rsidR="006E1306" w:rsidRPr="000A7EC1">
        <w:rPr>
          <w:rFonts w:ascii="Calibri" w:hAnsi="Calibri" w:cs="Calibri"/>
        </w:rPr>
        <w:t>mão de obra</w:t>
      </w:r>
      <w:r w:rsidRPr="000A7EC1">
        <w:rPr>
          <w:rFonts w:ascii="Calibri" w:hAnsi="Calibri" w:cs="Calibri"/>
        </w:rPr>
        <w:t xml:space="preserve">, material ou equipamento que não tenha sido expressamente incluído neste Contrato, mas que seja necessário para a sua perfeita execução e esteja vinculado às responsabilidades da </w:t>
      </w:r>
      <w:r w:rsidRPr="000A7EC1">
        <w:rPr>
          <w:rFonts w:ascii="Calibri" w:hAnsi="Calibri" w:cs="Tahoma"/>
          <w:smallCaps/>
          <w:sz w:val="24"/>
        </w:rPr>
        <w:t>contratada</w:t>
      </w:r>
      <w:r w:rsidRPr="000A7EC1">
        <w:rPr>
          <w:rFonts w:ascii="Calibri" w:hAnsi="Calibri" w:cs="Calibri"/>
        </w:rPr>
        <w:t>, sua complementação será de sua total responsabilidade, que deverá arcar com todos os custos correlatos, considerando a natureza de empreitada de serviços a preço fixo, sem prejuízo do dever de observar as garantias enunciadas neste Contrato, na prestação do serviço adicional ou aquisição de material e/ou equipamento; e</w:t>
      </w:r>
    </w:p>
    <w:p w14:paraId="75E4E5B8" w14:textId="77777777" w:rsidR="00287D9E" w:rsidRPr="00287D9E" w:rsidRDefault="00287D9E" w:rsidP="000A7EC1">
      <w:pPr>
        <w:numPr>
          <w:ilvl w:val="0"/>
          <w:numId w:val="18"/>
        </w:numPr>
        <w:spacing w:after="0"/>
        <w:ind w:left="426" w:hanging="284"/>
        <w:jc w:val="both"/>
        <w:rPr>
          <w:rFonts w:ascii="Calibri" w:hAnsi="Calibri" w:cs="Calibri"/>
        </w:rPr>
      </w:pPr>
      <w:r w:rsidRPr="00287D9E">
        <w:rPr>
          <w:rFonts w:ascii="Calibri" w:hAnsi="Calibri" w:cs="Calibri"/>
        </w:rPr>
        <w:t xml:space="preserve">Quando aplicável, a </w:t>
      </w:r>
      <w:r w:rsidRPr="00004272">
        <w:rPr>
          <w:rFonts w:ascii="Calibri" w:hAnsi="Calibri" w:cs="Tahoma"/>
          <w:smallCaps/>
          <w:sz w:val="24"/>
        </w:rPr>
        <w:t>contratante</w:t>
      </w:r>
      <w:r w:rsidRPr="00287D9E">
        <w:rPr>
          <w:rFonts w:ascii="Calibri" w:hAnsi="Calibri" w:cs="Calibri"/>
        </w:rPr>
        <w:t xml:space="preserve"> irá conferir os materiais recebidos, avaliando suas condições físicas, padrões de qualidade e acabamento. Caso estas condições estejam em desacordo com as especificações técnicas indicadas pela </w:t>
      </w:r>
      <w:r w:rsidRPr="00004272">
        <w:rPr>
          <w:rFonts w:ascii="Calibri" w:hAnsi="Calibri" w:cs="Tahoma"/>
          <w:smallCaps/>
          <w:sz w:val="24"/>
        </w:rPr>
        <w:t>contratante</w:t>
      </w:r>
      <w:r w:rsidRPr="00287D9E">
        <w:rPr>
          <w:rFonts w:ascii="Calibri" w:hAnsi="Calibri" w:cs="Calibri"/>
        </w:rPr>
        <w:t xml:space="preserve">, a remessa será recusada, devendo ser substituída pela </w:t>
      </w:r>
      <w:r w:rsidRPr="00004272">
        <w:rPr>
          <w:rFonts w:ascii="Calibri" w:hAnsi="Calibri" w:cs="Tahoma"/>
          <w:smallCaps/>
          <w:sz w:val="24"/>
        </w:rPr>
        <w:t>contratada</w:t>
      </w:r>
      <w:r w:rsidRPr="00287D9E">
        <w:rPr>
          <w:rFonts w:ascii="Calibri" w:hAnsi="Calibri" w:cs="Calibri"/>
        </w:rPr>
        <w:t xml:space="preserve">, sem ônus à </w:t>
      </w:r>
      <w:r w:rsidRPr="00004272">
        <w:rPr>
          <w:rFonts w:ascii="Calibri" w:hAnsi="Calibri" w:cs="Tahoma"/>
          <w:smallCaps/>
          <w:sz w:val="24"/>
        </w:rPr>
        <w:t>contratante</w:t>
      </w:r>
      <w:r w:rsidRPr="00287D9E">
        <w:rPr>
          <w:rFonts w:ascii="Calibri" w:hAnsi="Calibri" w:cs="Calibri"/>
        </w:rPr>
        <w:t>.</w:t>
      </w:r>
    </w:p>
    <w:p w14:paraId="694DADB7" w14:textId="77777777" w:rsidR="000C4079" w:rsidRPr="007A365E" w:rsidRDefault="000C4079" w:rsidP="00D5615C">
      <w:pPr>
        <w:spacing w:after="0"/>
        <w:ind w:left="426" w:hanging="426"/>
        <w:jc w:val="both"/>
        <w:rPr>
          <w:rFonts w:ascii="Calibri" w:hAnsi="Calibri" w:cs="Tahoma"/>
          <w:b/>
          <w:color w:val="000000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BF5717" w:rsidRPr="0077518D" w14:paraId="109FF2C1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640E38A5" w14:textId="77777777" w:rsidR="00BF5717" w:rsidRPr="00115262" w:rsidRDefault="00115262" w:rsidP="00D5615C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quinta – preço e pagamento</w:t>
            </w:r>
          </w:p>
        </w:tc>
      </w:tr>
    </w:tbl>
    <w:p w14:paraId="63307D4D" w14:textId="77777777" w:rsidR="00BF5717" w:rsidRPr="0077518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5643CCBC" w14:textId="77777777" w:rsidR="00F55A1D" w:rsidRPr="009E6630" w:rsidRDefault="00F55A1D" w:rsidP="00D5615C">
      <w:pPr>
        <w:pStyle w:val="PargrafodaLista"/>
        <w:numPr>
          <w:ilvl w:val="1"/>
          <w:numId w:val="24"/>
        </w:numPr>
        <w:tabs>
          <w:tab w:val="left" w:pos="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Em contrapartida à execução </w:t>
      </w:r>
      <w:r w:rsidR="000F0AB8" w:rsidRPr="00287D9E">
        <w:rPr>
          <w:rFonts w:eastAsia="Calibri" w:cstheme="minorHAnsi"/>
        </w:rPr>
        <w:t>dos Serviços</w:t>
      </w:r>
      <w:r w:rsidRPr="009E6630">
        <w:rPr>
          <w:rFonts w:eastAsia="Calibri" w:cstheme="minorHAnsi"/>
        </w:rPr>
        <w:t xml:space="preserve">, a </w:t>
      </w:r>
      <w:r w:rsidR="00D5615C" w:rsidRPr="003D4172">
        <w:rPr>
          <w:rFonts w:ascii="Calibri" w:hAnsi="Calibri" w:cs="Tahoma"/>
          <w:smallCaps/>
          <w:sz w:val="24"/>
        </w:rPr>
        <w:t xml:space="preserve">contratante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eastAsia="Calibri" w:cstheme="minorHAnsi"/>
          <w:sz w:val="24"/>
        </w:rPr>
        <w:t xml:space="preserve"> </w:t>
      </w:r>
      <w:r w:rsidR="00510138" w:rsidRPr="00021B46">
        <w:rPr>
          <w:rFonts w:eastAsia="Calibri" w:cstheme="minorHAnsi"/>
        </w:rPr>
        <w:t>o valor de</w:t>
      </w:r>
      <w:r w:rsidR="00E81436">
        <w:rPr>
          <w:rFonts w:eastAsia="Calibri" w:cstheme="minorHAnsi"/>
        </w:rPr>
        <w:t xml:space="preserve">  </w:t>
      </w:r>
      <w:r w:rsidR="00E81436" w:rsidRPr="00565A11">
        <w:rPr>
          <w:rFonts w:eastAsia="Calibri" w:cstheme="minorHAnsi"/>
          <w:b/>
        </w:rPr>
        <w:fldChar w:fldCharType="begin"/>
      </w:r>
      <w:r w:rsidR="00E81436" w:rsidRPr="00565A11">
        <w:rPr>
          <w:rFonts w:eastAsia="Calibri" w:cstheme="minorHAnsi"/>
          <w:b/>
        </w:rPr>
        <w:instrText xml:space="preserve"> DOCPROPERTY  cacus_TotalOriginalContractAmount  \* MERGEFORMAT </w:instrText>
      </w:r>
      <w:r w:rsidR="00E81436" w:rsidRPr="00565A11">
        <w:rPr>
          <w:rFonts w:eastAsia="Calibri" w:cstheme="minorHAnsi"/>
          <w:b/>
        </w:rPr>
        <w:fldChar w:fldCharType="separate"/>
      </w:r>
      <w:r w:rsidR="00E81436" w:rsidRPr="00565A11">
        <w:rPr>
          <w:rFonts w:eastAsia="Calibri" w:cstheme="minorHAnsi"/>
          <w:b/>
        </w:rPr>
        <w:t xml:space="preserve"> </w:t>
      </w:r>
      <w:r w:rsidR="00E81436" w:rsidRPr="00565A11">
        <w:rPr>
          <w:rFonts w:eastAsia="Calibri" w:cstheme="minorHAnsi"/>
          <w:b/>
        </w:rPr>
        <w:fldChar w:fldCharType="end"/>
      </w:r>
      <w:r w:rsidR="00510138">
        <w:rPr>
          <w:rFonts w:eastAsia="Calibri" w:cstheme="minorHAnsi"/>
          <w:b/>
        </w:rPr>
        <w:t xml:space="preserve">, </w:t>
      </w:r>
      <w:r w:rsidRPr="009E6630">
        <w:rPr>
          <w:rFonts w:eastAsia="Calibri" w:cstheme="minorHAnsi"/>
        </w:rPr>
        <w:t>conforme Tabela abaixo:</w:t>
      </w:r>
    </w:p>
    <w:p w14:paraId="0212395E" w14:textId="77777777" w:rsidR="00F55A1D" w:rsidRDefault="00F55A1D" w:rsidP="00D5615C">
      <w:pPr>
        <w:spacing w:after="0"/>
        <w:jc w:val="center"/>
        <w:rPr>
          <w:rFonts w:ascii="Calibri" w:hAnsi="Calibri" w:cs="Calibri"/>
        </w:rPr>
      </w:pPr>
    </w:p>
    <w:p w14:paraId="102F824D" w14:textId="77777777" w:rsidR="00287D9E" w:rsidRPr="000A7EC1" w:rsidRDefault="00287D9E" w:rsidP="00287D9E">
      <w:pPr>
        <w:spacing w:after="0" w:line="240" w:lineRule="auto"/>
        <w:ind w:right="-1"/>
        <w:jc w:val="center"/>
        <w:rPr>
          <w:rFonts w:ascii="Calibri" w:hAnsi="Calibri" w:cs="Calibri"/>
          <w:sz w:val="20"/>
        </w:rPr>
      </w:pPr>
      <w:r w:rsidRPr="000A7EC1">
        <w:rPr>
          <w:rFonts w:eastAsia="Calibri" w:cstheme="minorHAnsi"/>
          <w:sz w:val="20"/>
        </w:rPr>
        <w:t xml:space="preserve">Tabela – </w:t>
      </w:r>
      <w:r w:rsidRPr="000A7EC1">
        <w:rPr>
          <w:rFonts w:ascii="Calibri" w:hAnsi="Calibri" w:cs="Calibri"/>
          <w:sz w:val="20"/>
        </w:rPr>
        <w:t>Preço do Serviço</w:t>
      </w:r>
    </w:p>
    <w:tbl>
      <w:tblPr>
        <w:tblW w:w="4941" w:type="pct"/>
        <w:tblLook w:val="0000" w:firstRow="0" w:lastRow="0" w:firstColumn="0" w:lastColumn="0" w:noHBand="0" w:noVBand="0"/>
      </w:tblPr>
      <w:tblGrid>
        <w:gridCol w:w="3413"/>
        <w:gridCol w:w="662"/>
        <w:gridCol w:w="575"/>
        <w:gridCol w:w="1544"/>
        <w:gridCol w:w="1191"/>
        <w:gridCol w:w="1793"/>
      </w:tblGrid>
      <w:tr w:rsidR="00287D9E" w:rsidRPr="00DE2258" w14:paraId="580AD28F" w14:textId="77777777" w:rsidTr="00127499">
        <w:trPr>
          <w:trHeight w:val="529"/>
        </w:trPr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66B77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Descrição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do Serviço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57425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E153D1">
              <w:rPr>
                <w:rFonts w:ascii="Calibri" w:hAnsi="Calibri" w:cs="Calibri"/>
                <w:b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586F5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E153D1">
              <w:rPr>
                <w:rFonts w:ascii="Calibri" w:hAnsi="Calibri" w:cs="Calibri"/>
                <w:b/>
                <w:sz w:val="20"/>
                <w:szCs w:val="20"/>
              </w:rPr>
              <w:t>Qtd</w:t>
            </w:r>
            <w:proofErr w:type="spellEnd"/>
            <w:r w:rsidRPr="00E153D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44D7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Preço uni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tário </w:t>
            </w: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(R$)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8ABCC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Valor mensal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(R$)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373B9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Valor anual</w:t>
            </w:r>
          </w:p>
          <w:p w14:paraId="768B460A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sz w:val="20"/>
                <w:szCs w:val="20"/>
              </w:rPr>
            </w:pPr>
            <w:r w:rsidRPr="00E153D1">
              <w:rPr>
                <w:rFonts w:ascii="Calibri" w:hAnsi="Calibri" w:cs="Calibri"/>
                <w:b/>
                <w:sz w:val="20"/>
                <w:szCs w:val="20"/>
              </w:rPr>
              <w:t>(R$)</w:t>
            </w:r>
          </w:p>
        </w:tc>
      </w:tr>
      <w:tr w:rsidR="00287D9E" w:rsidRPr="00DE2258" w14:paraId="64059A41" w14:textId="77777777" w:rsidTr="00127499">
        <w:trPr>
          <w:trHeight w:val="265"/>
        </w:trPr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CAB91" w14:textId="77777777" w:rsidR="00287D9E" w:rsidRPr="00E153D1" w:rsidRDefault="00287D9E" w:rsidP="00FC3FC6">
            <w:pPr>
              <w:pStyle w:val="NormalWeb"/>
              <w:spacing w:before="0" w:after="0"/>
              <w:ind w:left="29" w:right="-1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E9791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70DD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pacing w:before="0" w:after="0"/>
              <w:ind w:right="-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BAA4C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napToGrid w:val="0"/>
              <w:spacing w:before="0" w:after="0"/>
              <w:ind w:right="-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1018B" w14:textId="77777777" w:rsidR="00287D9E" w:rsidRPr="00E153D1" w:rsidRDefault="00287D9E" w:rsidP="00FC3FC6">
            <w:pPr>
              <w:pStyle w:val="NormalWeb"/>
              <w:tabs>
                <w:tab w:val="left" w:pos="335"/>
              </w:tabs>
              <w:snapToGrid w:val="0"/>
              <w:spacing w:before="0" w:after="0"/>
              <w:ind w:right="-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2CD5" w14:textId="77777777" w:rsidR="00287D9E" w:rsidRPr="00E153D1" w:rsidRDefault="00287D9E" w:rsidP="00FC3FC6">
            <w:pPr>
              <w:spacing w:after="0" w:line="240" w:lineRule="auto"/>
              <w:ind w:right="-1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45FB9644" w14:textId="77777777" w:rsidR="00287D9E" w:rsidRDefault="00287D9E" w:rsidP="00287D9E">
      <w:pPr>
        <w:pStyle w:val="LO-Normal"/>
        <w:ind w:right="-1"/>
        <w:jc w:val="both"/>
        <w:rPr>
          <w:rFonts w:cstheme="minorHAnsi"/>
        </w:rPr>
      </w:pPr>
    </w:p>
    <w:p w14:paraId="5FC082B2" w14:textId="77777777" w:rsidR="009E6630" w:rsidRDefault="009E6630" w:rsidP="00D5615C">
      <w:pPr>
        <w:pStyle w:val="PargrafodaLista"/>
        <w:numPr>
          <w:ilvl w:val="1"/>
          <w:numId w:val="24"/>
        </w:numPr>
        <w:tabs>
          <w:tab w:val="left" w:pos="-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lastRenderedPageBreak/>
        <w:t xml:space="preserve">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9E6630">
        <w:rPr>
          <w:rFonts w:eastAsia="Calibri" w:cstheme="minorHAnsi"/>
        </w:rPr>
        <w:t xml:space="preserve">, por demanda, o valor unitário </w:t>
      </w:r>
      <w:r>
        <w:rPr>
          <w:rFonts w:eastAsia="Calibri" w:cstheme="minorHAnsi"/>
        </w:rPr>
        <w:t xml:space="preserve">dos </w:t>
      </w:r>
      <w:r w:rsidR="00287D9E">
        <w:rPr>
          <w:rFonts w:eastAsia="Calibri" w:cstheme="minorHAnsi"/>
        </w:rPr>
        <w:t>Serviços</w:t>
      </w:r>
      <w:r w:rsidR="009D706E" w:rsidRPr="009E6630">
        <w:rPr>
          <w:rFonts w:eastAsia="Calibri" w:cstheme="minorHAnsi"/>
        </w:rPr>
        <w:t xml:space="preserve"> </w:t>
      </w:r>
      <w:r w:rsidRPr="009E6630">
        <w:rPr>
          <w:rFonts w:eastAsia="Calibri" w:cstheme="minorHAnsi"/>
        </w:rPr>
        <w:t>constantes da tabela acima, mediante o recebimento da Nota Fiscal acompanhada da comprovação das Certidões de Regularidade Fiscal.</w:t>
      </w:r>
    </w:p>
    <w:p w14:paraId="7762D841" w14:textId="77777777"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14:paraId="260F1D8A" w14:textId="77777777" w:rsidR="008D2C9D" w:rsidRDefault="0067071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t>5.2.1</w:t>
      </w:r>
      <w:r>
        <w:rPr>
          <w:rFonts w:eastAsia="Calibri" w:cstheme="minorHAnsi"/>
        </w:rPr>
        <w:t xml:space="preserve">. Para viabilizar o pagamento </w:t>
      </w:r>
      <w:r w:rsidR="00287D9E" w:rsidRPr="00287D9E">
        <w:rPr>
          <w:rFonts w:eastAsia="Calibri" w:cstheme="minorHAnsi"/>
        </w:rPr>
        <w:t>dos Serviços</w:t>
      </w:r>
      <w:r>
        <w:rPr>
          <w:rFonts w:eastAsia="Calibri" w:cstheme="minorHAnsi"/>
        </w:rPr>
        <w:t xml:space="preserve">,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 xml:space="preserve">deverá observar as condições de faturamento da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>para a emissão de sua nota fiscal.</w:t>
      </w:r>
      <w:r w:rsidR="008D2C9D">
        <w:rPr>
          <w:rFonts w:eastAsia="Calibri" w:cstheme="minorHAnsi"/>
        </w:rPr>
        <w:t xml:space="preserve"> Neste sentido:</w:t>
      </w:r>
    </w:p>
    <w:p w14:paraId="2CED0E93" w14:textId="77777777" w:rsidR="008D2C9D" w:rsidRDefault="008D2C9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1D54F645" w14:textId="77777777" w:rsidR="00A40B12" w:rsidRDefault="008D2C9D" w:rsidP="00A40B12">
      <w:pPr>
        <w:pStyle w:val="PargrafodaLista"/>
        <w:numPr>
          <w:ilvl w:val="0"/>
          <w:numId w:val="49"/>
        </w:numPr>
        <w:tabs>
          <w:tab w:val="left" w:pos="284"/>
        </w:tabs>
        <w:spacing w:after="0"/>
        <w:ind w:left="1134" w:hanging="283"/>
        <w:jc w:val="both"/>
        <w:rPr>
          <w:rFonts w:eastAsia="Calibri" w:cstheme="minorHAnsi"/>
        </w:rPr>
      </w:pPr>
      <w:r w:rsidRPr="00A40B12">
        <w:rPr>
          <w:rFonts w:eastAsia="Calibri" w:cstheme="minorHAnsi"/>
        </w:rPr>
        <w:t xml:space="preserve">a nota fiscal deverá ser encaminhada à </w:t>
      </w:r>
      <w:r w:rsidR="00D5615C" w:rsidRPr="00A40B12">
        <w:rPr>
          <w:rFonts w:ascii="Calibri" w:hAnsi="Calibri" w:cs="Tahoma"/>
          <w:smallCaps/>
          <w:sz w:val="24"/>
        </w:rPr>
        <w:t>contratante</w:t>
      </w:r>
      <w:r w:rsidRPr="00A40B12">
        <w:rPr>
          <w:rFonts w:eastAsia="Calibri" w:cstheme="minorHAnsi"/>
        </w:rPr>
        <w:t xml:space="preserve">, impreterivelmente, até o 25º dia do mês de competência </w:t>
      </w:r>
      <w:r w:rsidR="00287D9E" w:rsidRPr="00A40B12">
        <w:rPr>
          <w:rFonts w:eastAsia="Calibri" w:cstheme="minorHAnsi"/>
        </w:rPr>
        <w:t>dos Serviços</w:t>
      </w:r>
      <w:r w:rsidRPr="00A40B12">
        <w:rPr>
          <w:rFonts w:eastAsia="Calibri" w:cstheme="minorHAnsi"/>
        </w:rPr>
        <w:t>;</w:t>
      </w:r>
    </w:p>
    <w:p w14:paraId="5F7878E0" w14:textId="77777777" w:rsidR="00A40B12" w:rsidRDefault="008D2C9D" w:rsidP="00A40B12">
      <w:pPr>
        <w:pStyle w:val="PargrafodaLista"/>
        <w:numPr>
          <w:ilvl w:val="0"/>
          <w:numId w:val="49"/>
        </w:numPr>
        <w:tabs>
          <w:tab w:val="left" w:pos="284"/>
        </w:tabs>
        <w:spacing w:after="0"/>
        <w:ind w:left="1134" w:hanging="283"/>
        <w:jc w:val="both"/>
        <w:rPr>
          <w:rFonts w:eastAsia="Calibri" w:cstheme="minorHAnsi"/>
        </w:rPr>
      </w:pPr>
      <w:r w:rsidRPr="00A40B12">
        <w:rPr>
          <w:rFonts w:eastAsia="Calibri" w:cstheme="minorHAnsi"/>
        </w:rPr>
        <w:t xml:space="preserve">o CNPJ da </w:t>
      </w:r>
      <w:r w:rsidR="00D5615C" w:rsidRPr="00A40B12">
        <w:rPr>
          <w:rFonts w:ascii="Calibri" w:hAnsi="Calibri" w:cs="Tahoma"/>
          <w:smallCaps/>
          <w:sz w:val="24"/>
        </w:rPr>
        <w:t>contratante</w:t>
      </w:r>
      <w:r w:rsidR="00D5615C" w:rsidRPr="00A40B12">
        <w:rPr>
          <w:rFonts w:eastAsia="Calibri" w:cstheme="minorHAnsi"/>
          <w:sz w:val="24"/>
        </w:rPr>
        <w:t xml:space="preserve"> </w:t>
      </w:r>
      <w:r w:rsidRPr="00A40B12">
        <w:rPr>
          <w:rFonts w:eastAsia="Calibri" w:cstheme="minorHAnsi"/>
        </w:rPr>
        <w:t>a ser observado para fins de faturamento será o</w:t>
      </w:r>
      <w:r w:rsidR="00424824" w:rsidRPr="00A40B12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CNPJ da unidade SARAH Contratante"/>
          <w:tag w:val="Inserir o CNPJ da unidade SARAH Contratante"/>
          <w:id w:val="-1755426015"/>
          <w:placeholder>
            <w:docPart w:val="CA6B550046554537AD010CF0CCC1FBD5"/>
          </w:placeholder>
          <w:showingPlcHdr/>
        </w:sdtPr>
        <w:sdtEndPr/>
        <w:sdtContent>
          <w:r w:rsidR="00424824" w:rsidRPr="00A40B12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A40B12">
        <w:rPr>
          <w:rFonts w:eastAsia="Calibri" w:cstheme="minorHAnsi"/>
        </w:rPr>
        <w:t>;</w:t>
      </w:r>
    </w:p>
    <w:p w14:paraId="2BC211FA" w14:textId="77777777" w:rsidR="0067071F" w:rsidRPr="00A40B12" w:rsidRDefault="008D2C9D" w:rsidP="00A40B12">
      <w:pPr>
        <w:pStyle w:val="PargrafodaLista"/>
        <w:numPr>
          <w:ilvl w:val="0"/>
          <w:numId w:val="49"/>
        </w:numPr>
        <w:tabs>
          <w:tab w:val="left" w:pos="284"/>
        </w:tabs>
        <w:spacing w:after="0"/>
        <w:ind w:left="1134" w:hanging="283"/>
        <w:jc w:val="both"/>
        <w:rPr>
          <w:rFonts w:eastAsia="Calibri" w:cstheme="minorHAnsi"/>
        </w:rPr>
      </w:pPr>
      <w:r w:rsidRPr="00A40B12">
        <w:rPr>
          <w:rFonts w:eastAsia="Calibri" w:cstheme="minorHAnsi"/>
        </w:rPr>
        <w:t>o e-mail para o envio da nota fiscal é o</w:t>
      </w:r>
      <w:r w:rsidR="00424824" w:rsidRPr="00A40B12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e-mail do usuário requisitante"/>
          <w:tag w:val="Inserir o e-mail do usuário requisitante"/>
          <w:id w:val="682177460"/>
          <w:placeholder>
            <w:docPart w:val="3479A75DC6454B21B6D59E0EA1B1FC78"/>
          </w:placeholder>
          <w:showingPlcHdr/>
        </w:sdtPr>
        <w:sdtEndPr/>
        <w:sdtContent>
          <w:r w:rsidR="00424824" w:rsidRPr="00A40B12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A40B12">
        <w:rPr>
          <w:rFonts w:eastAsia="Calibri" w:cstheme="minorHAnsi"/>
        </w:rPr>
        <w:t>.</w:t>
      </w:r>
      <w:r w:rsidR="00A40B12" w:rsidRPr="00A40B12">
        <w:rPr>
          <w:rFonts w:eastAsia="Calibri" w:cstheme="minorHAnsi"/>
        </w:rPr>
        <w:t xml:space="preserve"> </w:t>
      </w:r>
      <w:r w:rsidR="00A40B12" w:rsidRPr="00A40B12">
        <w:rPr>
          <w:rFonts w:eastAsia="Calibri" w:cstheme="minorHAnsi"/>
          <w:b/>
        </w:rPr>
        <w:t xml:space="preserve">Caso os Serviços sejam prestados para as unidades SARAH Centro (CNPJ 37.113.180/0004-70), Administração Central (CNPJ 37.113.180/0001-28) ou SARAH Lago Norte (CNPJ 37.113.180/0018-76), a </w:t>
      </w:r>
      <w:r w:rsidR="00A40B12" w:rsidRPr="00A40B12">
        <w:rPr>
          <w:b/>
          <w:smallCaps/>
          <w:sz w:val="24"/>
          <w:szCs w:val="24"/>
        </w:rPr>
        <w:t>contratada</w:t>
      </w:r>
      <w:r w:rsidR="00A40B12">
        <w:t xml:space="preserve"> </w:t>
      </w:r>
      <w:r w:rsidR="00A40B12" w:rsidRPr="00A40B12">
        <w:rPr>
          <w:rFonts w:eastAsia="Calibri" w:cstheme="minorHAnsi"/>
          <w:b/>
        </w:rPr>
        <w:t>também deverá enviar a nota fiscal eletrônica do serviço para o e-mail nfse_bsb@sarah.br</w:t>
      </w:r>
    </w:p>
    <w:p w14:paraId="4F386D2D" w14:textId="77777777"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14:paraId="42C12A85" w14:textId="77777777" w:rsidR="0067071F" w:rsidRDefault="0067071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t>5.2.</w:t>
      </w:r>
      <w:r>
        <w:rPr>
          <w:rFonts w:eastAsia="Calibri" w:cstheme="minorHAnsi"/>
          <w:b/>
        </w:rPr>
        <w:t>2</w:t>
      </w:r>
      <w:r>
        <w:rPr>
          <w:rFonts w:eastAsia="Calibri" w:cstheme="minorHAnsi"/>
        </w:rPr>
        <w:t xml:space="preserve">. O prazo de pagamento </w:t>
      </w:r>
      <w:r w:rsidR="00287D9E" w:rsidRPr="00287D9E">
        <w:rPr>
          <w:rFonts w:eastAsia="Calibri" w:cstheme="minorHAnsi"/>
        </w:rPr>
        <w:t xml:space="preserve">dos Serviços </w:t>
      </w:r>
      <w:r>
        <w:rPr>
          <w:rFonts w:eastAsia="Calibri" w:cstheme="minorHAnsi"/>
        </w:rPr>
        <w:t xml:space="preserve">observará a condição prevista no </w:t>
      </w:r>
      <w:r w:rsidR="003D4172" w:rsidRPr="003D4172">
        <w:rPr>
          <w:rFonts w:eastAsia="Calibri" w:cstheme="minorHAnsi"/>
          <w:smallCaps/>
          <w:sz w:val="24"/>
        </w:rPr>
        <w:t>pedido</w:t>
      </w:r>
      <w:r>
        <w:rPr>
          <w:rFonts w:eastAsia="Calibri" w:cstheme="minorHAnsi"/>
        </w:rPr>
        <w:t xml:space="preserve">, qual seja, o prazo </w:t>
      </w:r>
      <w:r w:rsidRPr="0067071F">
        <w:rPr>
          <w:rFonts w:eastAsia="Calibri" w:cstheme="minorHAnsi"/>
        </w:rPr>
        <w:t>mínimo de 30 (trinta) dias</w:t>
      </w:r>
      <w:r>
        <w:rPr>
          <w:rFonts w:eastAsia="Calibri" w:cstheme="minorHAnsi"/>
        </w:rPr>
        <w:t xml:space="preserve">, contados do envio da nota fiscal à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091D1A">
        <w:rPr>
          <w:rFonts w:eastAsia="Calibri" w:cstheme="minorHAnsi"/>
        </w:rPr>
        <w:t>.</w:t>
      </w:r>
    </w:p>
    <w:p w14:paraId="0788FBA0" w14:textId="77777777" w:rsidR="00803E6B" w:rsidRDefault="00803E6B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2D29CB4B" w14:textId="77777777" w:rsidR="00803E6B" w:rsidRDefault="00803E6B" w:rsidP="00803E6B">
      <w:pPr>
        <w:pStyle w:val="PargrafodaLista"/>
        <w:spacing w:after="0"/>
        <w:ind w:left="284"/>
        <w:jc w:val="both"/>
      </w:pPr>
      <w:r>
        <w:rPr>
          <w:b/>
          <w:bCs/>
        </w:rPr>
        <w:t xml:space="preserve">5.2.3. </w:t>
      </w:r>
      <w:r>
        <w:t xml:space="preserve">Em caso de atraso no pagamento, a </w:t>
      </w:r>
      <w:r>
        <w:rPr>
          <w:smallCaps/>
          <w:sz w:val="24"/>
          <w:szCs w:val="24"/>
        </w:rPr>
        <w:t>contratada</w:t>
      </w:r>
      <w:r w:rsidR="0045528E">
        <w:t xml:space="preserve"> deverá comunicar à</w:t>
      </w:r>
      <w:r>
        <w:t xml:space="preserve"> </w:t>
      </w:r>
      <w:r>
        <w:rPr>
          <w:smallCaps/>
          <w:sz w:val="24"/>
          <w:szCs w:val="24"/>
        </w:rPr>
        <w:t xml:space="preserve">contratante </w:t>
      </w:r>
      <w:r>
        <w:t xml:space="preserve">expressamente e informar sobre o ocorrido. Caso o atraso supere o prazo de 15 (quinze) dias, a </w:t>
      </w:r>
      <w:r>
        <w:rPr>
          <w:smallCaps/>
          <w:sz w:val="24"/>
          <w:szCs w:val="24"/>
        </w:rPr>
        <w:t xml:space="preserve">contratada </w:t>
      </w:r>
      <w:r>
        <w:t xml:space="preserve">poderá cobrar da </w:t>
      </w:r>
      <w:r>
        <w:rPr>
          <w:smallCaps/>
          <w:sz w:val="24"/>
          <w:szCs w:val="24"/>
        </w:rPr>
        <w:t xml:space="preserve">contratante </w:t>
      </w:r>
      <w:r>
        <w:t xml:space="preserve">uma multa de até 2% do valor em atraso, acrescida de juros de 1% ao mês, cobrados </w:t>
      </w:r>
      <w:r>
        <w:rPr>
          <w:i/>
          <w:iCs/>
        </w:rPr>
        <w:t>pro rata die</w:t>
      </w:r>
      <w:r>
        <w:t xml:space="preserve">. </w:t>
      </w:r>
    </w:p>
    <w:p w14:paraId="3768CF7E" w14:textId="77777777" w:rsidR="00803E6B" w:rsidRDefault="00803E6B" w:rsidP="00803E6B">
      <w:pPr>
        <w:pStyle w:val="PargrafodaLista"/>
        <w:spacing w:after="0"/>
        <w:ind w:left="284"/>
        <w:jc w:val="both"/>
        <w:rPr>
          <w:b/>
          <w:bCs/>
          <w:highlight w:val="lightGray"/>
        </w:rPr>
      </w:pPr>
    </w:p>
    <w:p w14:paraId="4AECE70B" w14:textId="77777777" w:rsidR="00803E6B" w:rsidRDefault="00803E6B" w:rsidP="00803E6B">
      <w:pPr>
        <w:pStyle w:val="PargrafodaLista"/>
        <w:spacing w:after="0"/>
        <w:ind w:left="993"/>
        <w:jc w:val="both"/>
        <w:rPr>
          <w:b/>
          <w:bCs/>
        </w:rPr>
      </w:pPr>
      <w:r>
        <w:rPr>
          <w:b/>
          <w:bCs/>
        </w:rPr>
        <w:t xml:space="preserve">5.2.3.1. </w:t>
      </w:r>
      <w:r>
        <w:t xml:space="preserve">As Partes acordam que, em caso de atraso de pagamento, a penalidade indicada no item 5.2.3. supra será a única aplicável à </w:t>
      </w:r>
      <w:r>
        <w:rPr>
          <w:smallCaps/>
          <w:sz w:val="24"/>
          <w:szCs w:val="24"/>
        </w:rPr>
        <w:t>contratante</w:t>
      </w:r>
      <w:r>
        <w:t xml:space="preserve">, sendo certo que ficará vedada a suspensão do Fornecimento ou o protesto de títulos pela </w:t>
      </w:r>
      <w:r>
        <w:rPr>
          <w:smallCaps/>
          <w:sz w:val="24"/>
          <w:szCs w:val="24"/>
        </w:rPr>
        <w:t>contratada</w:t>
      </w:r>
      <w:r>
        <w:t xml:space="preserve"> em face da </w:t>
      </w:r>
      <w:r>
        <w:rPr>
          <w:smallCaps/>
          <w:sz w:val="24"/>
          <w:szCs w:val="24"/>
        </w:rPr>
        <w:t xml:space="preserve">contratante, </w:t>
      </w:r>
      <w:r>
        <w:t xml:space="preserve">sob pena da aplicação das penalidades previstas na cláusula </w:t>
      </w:r>
      <w:r w:rsidR="00845951">
        <w:t>oitava</w:t>
      </w:r>
      <w:r>
        <w:t xml:space="preserve"> deste contrato.</w:t>
      </w:r>
    </w:p>
    <w:p w14:paraId="7D687BC4" w14:textId="77777777" w:rsidR="000F0AB8" w:rsidRDefault="000F0AB8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0F0AB8" w:rsidRPr="0077518D" w14:paraId="2183E830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2C610830" w14:textId="77777777" w:rsidR="000F0AB8" w:rsidRPr="00115262" w:rsidRDefault="000F0AB8" w:rsidP="000F0AB8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cláusula sexta </w:t>
            </w:r>
            <w:r>
              <w:rPr>
                <w:rFonts w:cstheme="minorHAnsi"/>
                <w:b/>
                <w:smallCaps/>
                <w:spacing w:val="20"/>
                <w:sz w:val="24"/>
              </w:rPr>
              <w:t>–</w:t>
            </w: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</w:t>
            </w:r>
            <w:r>
              <w:rPr>
                <w:rFonts w:cstheme="minorHAnsi"/>
                <w:b/>
                <w:smallCaps/>
                <w:spacing w:val="20"/>
                <w:sz w:val="24"/>
              </w:rPr>
              <w:t>recomposição de preços</w:t>
            </w:r>
          </w:p>
        </w:tc>
      </w:tr>
    </w:tbl>
    <w:p w14:paraId="5C6F4F9B" w14:textId="77777777" w:rsidR="000F0AB8" w:rsidRPr="009E6630" w:rsidRDefault="000F0AB8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354DC2CE" w14:textId="77777777" w:rsidR="000F0AB8" w:rsidRPr="00EA77E1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EA77E1">
        <w:rPr>
          <w:rFonts w:cstheme="minorHAnsi"/>
        </w:rPr>
        <w:t>Os preços dos Serviços poderão ser reajustados,</w:t>
      </w:r>
      <w:r>
        <w:rPr>
          <w:rFonts w:cstheme="minorHAnsi"/>
        </w:rPr>
        <w:t xml:space="preserve"> utilizando-se a variação do</w:t>
      </w:r>
      <w:r w:rsidR="00091D1A">
        <w:rPr>
          <w:rFonts w:cstheme="minorHAnsi"/>
        </w:rPr>
        <w:t xml:space="preserve"> </w:t>
      </w:r>
      <w:r w:rsidR="00E81436" w:rsidRPr="000F0AB8">
        <w:rPr>
          <w:rFonts w:cstheme="minorHAnsi"/>
          <w:highlight w:val="darkGray"/>
        </w:rPr>
        <w:fldChar w:fldCharType="begin"/>
      </w:r>
      <w:r w:rsidR="00E81436" w:rsidRPr="000F0AB8">
        <w:rPr>
          <w:rFonts w:cstheme="minorHAnsi"/>
          <w:highlight w:val="darkGray"/>
        </w:rPr>
        <w:instrText xml:space="preserve"> DOCPROPERTY  cacus_CM9  \* MERGEFORMAT </w:instrText>
      </w:r>
      <w:r w:rsidR="00E81436" w:rsidRPr="000F0AB8">
        <w:rPr>
          <w:rFonts w:cstheme="minorHAnsi"/>
          <w:highlight w:val="darkGray"/>
        </w:rPr>
        <w:fldChar w:fldCharType="separate"/>
      </w:r>
      <w:r w:rsidR="00E81436" w:rsidRPr="00284B4F">
        <w:rPr>
          <w:rFonts w:cstheme="minorHAnsi"/>
        </w:rPr>
        <w:t xml:space="preserve"> </w:t>
      </w:r>
      <w:del w:id="0" w:author="Bruna Gomes Pinto Maciel" w:date="2021-10-21T16:21:00Z">
        <w:r w:rsidR="00E81436" w:rsidRPr="00E2474C" w:rsidDel="009261CC">
          <w:rPr>
            <w:rFonts w:cstheme="minorHAnsi"/>
            <w:sz w:val="20"/>
          </w:rPr>
          <w:delText>ÍND REAJUSTE</w:delText>
        </w:r>
      </w:del>
      <w:r w:rsidR="00E81436" w:rsidRPr="000F0AB8">
        <w:rPr>
          <w:rFonts w:cstheme="minorHAnsi"/>
          <w:highlight w:val="darkGray"/>
        </w:rPr>
        <w:t xml:space="preserve"> </w:t>
      </w:r>
      <w:r w:rsidR="00E81436" w:rsidRPr="000F0AB8">
        <w:rPr>
          <w:rFonts w:cstheme="minorHAnsi"/>
          <w:highlight w:val="darkGray"/>
        </w:rPr>
        <w:fldChar w:fldCharType="end"/>
      </w:r>
      <w:r w:rsidR="00091D1A">
        <w:rPr>
          <w:rFonts w:cstheme="minorHAnsi"/>
        </w:rPr>
        <w:t xml:space="preserve"> </w:t>
      </w:r>
      <w:r w:rsidRPr="00EA77E1">
        <w:rPr>
          <w:rFonts w:cstheme="minorHAnsi"/>
        </w:rPr>
        <w:t xml:space="preserve">acumulado nos últimos 12 (doze) meses, mediante a apresentação, pela </w:t>
      </w:r>
      <w:r w:rsidR="005358BD" w:rsidRPr="003D4172">
        <w:rPr>
          <w:rFonts w:ascii="Calibri" w:hAnsi="Calibri" w:cs="Tahoma"/>
          <w:smallCaps/>
          <w:sz w:val="24"/>
        </w:rPr>
        <w:t>contratada</w:t>
      </w:r>
      <w:r w:rsidRPr="00EA77E1">
        <w:rPr>
          <w:rFonts w:cstheme="minorHAnsi"/>
        </w:rPr>
        <w:t>, do índice</w:t>
      </w:r>
      <w:r w:rsidRPr="00EA77E1">
        <w:rPr>
          <w:rFonts w:ascii="Calibri" w:hAnsi="Calibri" w:cs="Calibri"/>
        </w:rPr>
        <w:t xml:space="preserve"> oficial do mês de reajuste,</w:t>
      </w:r>
      <w:r w:rsidRPr="00EA77E1">
        <w:rPr>
          <w:rFonts w:cstheme="minorHAnsi"/>
        </w:rPr>
        <w:t xml:space="preserve"> desde que observado o intervalo mínimo de 1 (um) ano, contado da data </w:t>
      </w:r>
      <w:r w:rsidR="00C16BC5">
        <w:rPr>
          <w:rFonts w:cstheme="minorHAnsi"/>
        </w:rPr>
        <w:t xml:space="preserve">de apresentação da proposta comercial pela </w:t>
      </w:r>
      <w:r w:rsidR="00C16BC5">
        <w:rPr>
          <w:smallCaps/>
          <w:sz w:val="24"/>
          <w:szCs w:val="24"/>
        </w:rPr>
        <w:t>contratada.</w:t>
      </w:r>
    </w:p>
    <w:p w14:paraId="033715FB" w14:textId="77777777" w:rsidR="000F0AB8" w:rsidRPr="00EA77E1" w:rsidRDefault="000F0AB8" w:rsidP="000F0AB8">
      <w:pPr>
        <w:pStyle w:val="PargrafodaLista"/>
        <w:tabs>
          <w:tab w:val="left" w:pos="284"/>
          <w:tab w:val="left" w:pos="426"/>
        </w:tabs>
        <w:spacing w:after="0"/>
        <w:ind w:left="-142"/>
        <w:jc w:val="both"/>
        <w:rPr>
          <w:rFonts w:cstheme="minorHAnsi"/>
        </w:rPr>
      </w:pPr>
    </w:p>
    <w:p w14:paraId="7352FA0C" w14:textId="77777777" w:rsidR="000F0AB8" w:rsidRPr="00EA77E1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A77E1">
        <w:rPr>
          <w:rFonts w:ascii="Calibri" w:hAnsi="Calibri" w:cs="Calibri"/>
        </w:rPr>
        <w:t xml:space="preserve">A </w:t>
      </w:r>
      <w:r w:rsidR="005358BD" w:rsidRPr="003D4172">
        <w:rPr>
          <w:rFonts w:ascii="Calibri" w:hAnsi="Calibri" w:cs="Tahoma"/>
          <w:smallCaps/>
          <w:sz w:val="24"/>
        </w:rPr>
        <w:t>contratada</w:t>
      </w:r>
      <w:r w:rsidR="005358BD" w:rsidRPr="003D4172">
        <w:rPr>
          <w:rFonts w:eastAsia="Calibri" w:cstheme="minorHAnsi"/>
          <w:sz w:val="24"/>
        </w:rPr>
        <w:t xml:space="preserve"> </w:t>
      </w:r>
      <w:r w:rsidRPr="00EA77E1">
        <w:rPr>
          <w:rFonts w:ascii="Calibri" w:hAnsi="Calibri" w:cs="Calibri"/>
        </w:rPr>
        <w:t xml:space="preserve">deverá manifestar seu interesse no reajuste em até 30 (trinta) dias da data de aniversário </w:t>
      </w:r>
      <w:r w:rsidR="00845951">
        <w:rPr>
          <w:rFonts w:ascii="Calibri" w:hAnsi="Calibri" w:cs="Calibri"/>
        </w:rPr>
        <w:t xml:space="preserve">da </w:t>
      </w:r>
      <w:r w:rsidR="00845951">
        <w:rPr>
          <w:rFonts w:cstheme="minorHAnsi"/>
        </w:rPr>
        <w:t>proposta comercial</w:t>
      </w:r>
      <w:r w:rsidRPr="00EA77E1">
        <w:rPr>
          <w:rFonts w:ascii="Calibri" w:hAnsi="Calibri" w:cs="Calibri"/>
        </w:rPr>
        <w:t>.</w:t>
      </w:r>
    </w:p>
    <w:p w14:paraId="514FA395" w14:textId="77777777" w:rsidR="000F0AB8" w:rsidRPr="00EA77E1" w:rsidRDefault="000F0AB8" w:rsidP="000F0AB8">
      <w:pPr>
        <w:pStyle w:val="PargrafodaLista"/>
        <w:tabs>
          <w:tab w:val="left" w:pos="284"/>
          <w:tab w:val="left" w:pos="426"/>
        </w:tabs>
        <w:spacing w:after="0"/>
        <w:ind w:left="-142"/>
        <w:contextualSpacing w:val="0"/>
        <w:jc w:val="both"/>
        <w:rPr>
          <w:rFonts w:ascii="Calibri" w:hAnsi="Calibri" w:cs="Calibri"/>
        </w:rPr>
      </w:pPr>
    </w:p>
    <w:p w14:paraId="77437A65" w14:textId="77777777" w:rsidR="000F0AB8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A77E1">
        <w:rPr>
          <w:rFonts w:ascii="Calibri" w:hAnsi="Calibri" w:cs="Calibri"/>
        </w:rPr>
        <w:lastRenderedPageBreak/>
        <w:t xml:space="preserve">O descumprimento da previsão do item 6.2. supra ocasionará a perda do direito de reajustar da </w:t>
      </w:r>
      <w:r w:rsidR="005358BD" w:rsidRPr="003D4172">
        <w:rPr>
          <w:rFonts w:ascii="Calibri" w:hAnsi="Calibri" w:cs="Tahoma"/>
          <w:smallCaps/>
          <w:sz w:val="24"/>
        </w:rPr>
        <w:t>contratada</w:t>
      </w:r>
      <w:r w:rsidRPr="00EA77E1">
        <w:rPr>
          <w:rFonts w:ascii="Calibri" w:hAnsi="Calibri" w:cs="Calibri"/>
        </w:rPr>
        <w:t>.</w:t>
      </w:r>
    </w:p>
    <w:p w14:paraId="72BB6AC7" w14:textId="77777777" w:rsidR="000F0AB8" w:rsidRPr="00D37E90" w:rsidRDefault="000F0AB8" w:rsidP="000F0AB8">
      <w:pPr>
        <w:tabs>
          <w:tab w:val="left" w:pos="284"/>
          <w:tab w:val="left" w:pos="426"/>
        </w:tabs>
        <w:spacing w:after="0"/>
        <w:jc w:val="both"/>
        <w:rPr>
          <w:rFonts w:ascii="Calibri" w:hAnsi="Calibri" w:cs="Calibri"/>
        </w:rPr>
      </w:pPr>
    </w:p>
    <w:p w14:paraId="1AFC3853" w14:textId="77777777" w:rsidR="000F0AB8" w:rsidRPr="00EA77E1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A77E1">
        <w:rPr>
          <w:rFonts w:ascii="Calibri" w:hAnsi="Calibri" w:cs="Calibri"/>
        </w:rPr>
        <w:t>Nos reajustes subsequentes ao primeiro, o intervalo mínimo de 1 (um) ano será contado a partir dos efeitos financeiros do último reajuste.</w:t>
      </w:r>
    </w:p>
    <w:p w14:paraId="59098E82" w14:textId="77777777" w:rsidR="000F0AB8" w:rsidRPr="00EA77E1" w:rsidRDefault="000F0AB8" w:rsidP="000F0AB8">
      <w:pPr>
        <w:pStyle w:val="PargrafodaLista"/>
        <w:tabs>
          <w:tab w:val="left" w:pos="284"/>
          <w:tab w:val="left" w:pos="426"/>
        </w:tabs>
        <w:spacing w:after="0"/>
        <w:ind w:left="-142"/>
        <w:contextualSpacing w:val="0"/>
        <w:jc w:val="both"/>
        <w:rPr>
          <w:rFonts w:ascii="Calibri" w:hAnsi="Calibri" w:cs="Calibri"/>
        </w:rPr>
      </w:pPr>
    </w:p>
    <w:p w14:paraId="5EAD0092" w14:textId="77777777" w:rsidR="000F0AB8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A77E1">
        <w:rPr>
          <w:rFonts w:ascii="Calibri" w:hAnsi="Calibri" w:cs="Calibri"/>
        </w:rPr>
        <w:t xml:space="preserve">Os reajustes de preços serão formalizados </w:t>
      </w:r>
      <w:r w:rsidRPr="00AC15DF">
        <w:rPr>
          <w:rFonts w:ascii="Calibri" w:hAnsi="Calibri" w:cs="Calibri"/>
        </w:rPr>
        <w:t>mediante termo aditivo, sem</w:t>
      </w:r>
      <w:r w:rsidRPr="00EA77E1">
        <w:rPr>
          <w:rFonts w:ascii="Calibri" w:hAnsi="Calibri" w:cs="Calibri"/>
        </w:rPr>
        <w:t xml:space="preserve"> efeito financeiro retroativo.</w:t>
      </w:r>
    </w:p>
    <w:p w14:paraId="2DFBB7BC" w14:textId="77777777" w:rsidR="000F0AB8" w:rsidRPr="00EC4ED2" w:rsidRDefault="000F0AB8" w:rsidP="000F0AB8">
      <w:pPr>
        <w:pStyle w:val="PargrafodaLista"/>
        <w:spacing w:after="0"/>
        <w:rPr>
          <w:rFonts w:ascii="Calibri" w:hAnsi="Calibri" w:cs="Calibri"/>
        </w:rPr>
      </w:pPr>
    </w:p>
    <w:p w14:paraId="2CC460D8" w14:textId="77777777" w:rsidR="000F0AB8" w:rsidRPr="00EC4ED2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C4ED2">
        <w:rPr>
          <w:rFonts w:cstheme="minorHAnsi"/>
        </w:rPr>
        <w:t xml:space="preserve">Caso o índice estabelecido para reajuste venha a ser extinto, ou de qualquer forma não possa mais ser utilizado, será adotado, em substituição, o que vier a ser determinado pela legislação então em vigor. </w:t>
      </w:r>
    </w:p>
    <w:p w14:paraId="04C40521" w14:textId="77777777" w:rsidR="000F0AB8" w:rsidRPr="00EC4ED2" w:rsidRDefault="000F0AB8" w:rsidP="000F0AB8">
      <w:pPr>
        <w:pStyle w:val="PargrafodaLista"/>
        <w:spacing w:after="0"/>
        <w:rPr>
          <w:rFonts w:ascii="Calibri" w:hAnsi="Calibri" w:cs="Calibri"/>
        </w:rPr>
      </w:pPr>
    </w:p>
    <w:p w14:paraId="6F05817A" w14:textId="77777777" w:rsidR="000F0AB8" w:rsidRPr="00EC4ED2" w:rsidRDefault="000F0AB8" w:rsidP="000F0AB8">
      <w:pPr>
        <w:pStyle w:val="PargrafodaLista"/>
        <w:numPr>
          <w:ilvl w:val="1"/>
          <w:numId w:val="46"/>
        </w:numPr>
        <w:tabs>
          <w:tab w:val="left" w:pos="284"/>
          <w:tab w:val="left" w:pos="426"/>
        </w:tabs>
        <w:spacing w:after="0"/>
        <w:ind w:left="-142" w:firstLine="0"/>
        <w:contextualSpacing w:val="0"/>
        <w:jc w:val="both"/>
        <w:rPr>
          <w:rFonts w:ascii="Calibri" w:hAnsi="Calibri" w:cs="Calibri"/>
        </w:rPr>
      </w:pPr>
      <w:r w:rsidRPr="00EC4ED2">
        <w:rPr>
          <w:rFonts w:cstheme="minorHAnsi"/>
        </w:rPr>
        <w:t xml:space="preserve">Na ausência de previsão legal quanto ao índice substituto, as Partes elegerão novo índice oficial para reajustamento do preço do valor remanescente, por meio de termo aditivo. </w:t>
      </w:r>
    </w:p>
    <w:p w14:paraId="414511E4" w14:textId="77777777"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9E6630" w:rsidRPr="0077518D" w14:paraId="62BF719A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11CC3950" w14:textId="77777777" w:rsidR="009E6630" w:rsidRPr="00115262" w:rsidRDefault="00115262" w:rsidP="000F0AB8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cláusula </w:t>
            </w:r>
            <w:r w:rsidR="000F0AB8">
              <w:rPr>
                <w:rFonts w:cstheme="minorHAnsi"/>
                <w:b/>
                <w:smallCaps/>
                <w:spacing w:val="20"/>
                <w:sz w:val="24"/>
              </w:rPr>
              <w:t>sétima</w:t>
            </w: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 xml:space="preserve"> - garantia estendida</w:t>
            </w:r>
          </w:p>
        </w:tc>
      </w:tr>
    </w:tbl>
    <w:p w14:paraId="6575FBFB" w14:textId="77777777"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p w14:paraId="7A50C09E" w14:textId="77777777" w:rsidR="009E6630" w:rsidRPr="000F0AB8" w:rsidRDefault="009E6630" w:rsidP="000F0AB8">
      <w:pPr>
        <w:pStyle w:val="PargrafodaLista"/>
        <w:numPr>
          <w:ilvl w:val="1"/>
          <w:numId w:val="47"/>
        </w:numPr>
        <w:spacing w:after="0"/>
        <w:ind w:left="284" w:hanging="426"/>
        <w:rPr>
          <w:rFonts w:ascii="Calibri" w:hAnsi="Calibri" w:cs="Calibri"/>
        </w:rPr>
      </w:pPr>
      <w:r w:rsidRPr="000F0AB8">
        <w:rPr>
          <w:rFonts w:ascii="Calibri" w:hAnsi="Calibri" w:cs="Calibri"/>
        </w:rPr>
        <w:t xml:space="preserve">A garantia do produto </w:t>
      </w:r>
      <w:r w:rsidR="000F0AB8" w:rsidRPr="000F0AB8">
        <w:rPr>
          <w:rFonts w:ascii="Calibri" w:hAnsi="Calibri" w:cs="Calibri"/>
        </w:rPr>
        <w:t>dos Serviços</w:t>
      </w:r>
      <w:r w:rsidRPr="000F0AB8">
        <w:rPr>
          <w:rFonts w:ascii="Calibri" w:hAnsi="Calibri" w:cs="Calibri"/>
        </w:rPr>
        <w:t xml:space="preserve"> está prevista no </w:t>
      </w:r>
      <w:proofErr w:type="spellStart"/>
      <w:r w:rsidR="003D4172" w:rsidRPr="000F0AB8">
        <w:rPr>
          <w:rFonts w:ascii="Calibri" w:hAnsi="Calibri" w:cs="Calibri"/>
          <w:smallCaps/>
          <w:sz w:val="24"/>
        </w:rPr>
        <w:t>tr</w:t>
      </w:r>
      <w:proofErr w:type="spellEnd"/>
      <w:r w:rsidRPr="000F0AB8">
        <w:rPr>
          <w:rFonts w:ascii="Calibri" w:hAnsi="Calibri" w:cs="Calibri"/>
        </w:rPr>
        <w:t xml:space="preserve"> ou no </w:t>
      </w:r>
      <w:r w:rsidR="003D4172" w:rsidRPr="000F0AB8">
        <w:rPr>
          <w:rFonts w:eastAsia="Calibri" w:cstheme="minorHAnsi"/>
          <w:smallCaps/>
          <w:sz w:val="24"/>
        </w:rPr>
        <w:t>pedido</w:t>
      </w:r>
      <w:r w:rsidRPr="000F0AB8">
        <w:rPr>
          <w:rFonts w:ascii="Calibri" w:hAnsi="Calibri" w:cs="Calibri"/>
        </w:rPr>
        <w:t xml:space="preserve">. </w:t>
      </w:r>
    </w:p>
    <w:p w14:paraId="06FA77F2" w14:textId="77777777" w:rsidR="009E6630" w:rsidRDefault="009E6630" w:rsidP="00D5615C">
      <w:pPr>
        <w:spacing w:after="0"/>
        <w:jc w:val="both"/>
        <w:rPr>
          <w:rFonts w:ascii="Calibri" w:hAnsi="Calibri" w:cs="Calibri"/>
          <w:b/>
        </w:rPr>
      </w:pPr>
    </w:p>
    <w:p w14:paraId="51D82CD8" w14:textId="77777777" w:rsidR="009E6630" w:rsidRPr="000F0AB8" w:rsidRDefault="009E6630" w:rsidP="000F0AB8">
      <w:pPr>
        <w:pStyle w:val="PargrafodaLista"/>
        <w:numPr>
          <w:ilvl w:val="1"/>
          <w:numId w:val="47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0F0AB8">
        <w:rPr>
          <w:rFonts w:ascii="Calibri" w:hAnsi="Calibri" w:cs="Calibri"/>
        </w:rPr>
        <w:t xml:space="preserve">É obrigação da </w:t>
      </w:r>
      <w:r w:rsidR="00D5615C" w:rsidRPr="000F0AB8">
        <w:rPr>
          <w:rFonts w:ascii="Calibri" w:hAnsi="Calibri" w:cs="Tahoma"/>
          <w:smallCaps/>
          <w:sz w:val="24"/>
        </w:rPr>
        <w:t>contratada</w:t>
      </w:r>
      <w:r w:rsidRPr="000F0AB8">
        <w:rPr>
          <w:rFonts w:ascii="Calibri" w:hAnsi="Calibri" w:cs="Calibri"/>
          <w:sz w:val="24"/>
        </w:rPr>
        <w:t xml:space="preserve"> </w:t>
      </w:r>
      <w:r w:rsidRPr="000F0AB8">
        <w:rPr>
          <w:rFonts w:ascii="Calibri" w:hAnsi="Calibri" w:cs="Calibri"/>
        </w:rPr>
        <w:t xml:space="preserve">a reparação dos vícios e dos defeitos verificados dentro do prazo de garantia </w:t>
      </w:r>
      <w:r w:rsidR="000F0AB8" w:rsidRPr="000F0AB8">
        <w:rPr>
          <w:rFonts w:ascii="Calibri" w:hAnsi="Calibri" w:cs="Calibri"/>
        </w:rPr>
        <w:t>dos Serviços</w:t>
      </w:r>
      <w:r w:rsidRPr="000F0AB8">
        <w:rPr>
          <w:rFonts w:ascii="Calibri" w:hAnsi="Calibri" w:cs="Calibri"/>
        </w:rPr>
        <w:t>, na forma da Lei nº 8.078/90 (Código de Defesa do Consumidor) e do Código Civil Brasileiro.</w:t>
      </w:r>
    </w:p>
    <w:p w14:paraId="6D3D4191" w14:textId="77777777" w:rsidR="00C8392E" w:rsidRPr="00C8392E" w:rsidRDefault="00C8392E" w:rsidP="00D5615C">
      <w:pPr>
        <w:pStyle w:val="PargrafodaLista"/>
        <w:spacing w:after="0"/>
        <w:rPr>
          <w:rFonts w:ascii="Calibri" w:hAnsi="Calibri" w:cs="Calibri"/>
        </w:rPr>
      </w:pPr>
    </w:p>
    <w:p w14:paraId="6209557B" w14:textId="77777777" w:rsidR="00C8392E" w:rsidRPr="00C8392E" w:rsidRDefault="00C8392E" w:rsidP="000F0AB8">
      <w:pPr>
        <w:pStyle w:val="PargrafodaLista"/>
        <w:numPr>
          <w:ilvl w:val="1"/>
          <w:numId w:val="47"/>
        </w:numPr>
        <w:tabs>
          <w:tab w:val="left" w:pos="-142"/>
          <w:tab w:val="left" w:pos="284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C8392E">
        <w:rPr>
          <w:rFonts w:ascii="Calibri" w:hAnsi="Calibri" w:cs="Calibri"/>
          <w:bCs/>
        </w:rPr>
        <w:t xml:space="preserve">Em caso de defeito constatado durante o período de garantia, que gere a necessidade de uma troca parcial, total ou até a devolução de itens que compõem </w:t>
      </w:r>
      <w:r w:rsidR="000F0AB8">
        <w:rPr>
          <w:rFonts w:ascii="Calibri" w:hAnsi="Calibri" w:cs="Calibri"/>
        </w:rPr>
        <w:t>os Serviços</w:t>
      </w:r>
      <w:r w:rsidRPr="00C8392E">
        <w:rPr>
          <w:rFonts w:ascii="Calibri" w:hAnsi="Calibri" w:cs="Calibri"/>
          <w:bCs/>
        </w:rPr>
        <w:t>, o período da garantia será automaticamente renovado.</w:t>
      </w:r>
    </w:p>
    <w:p w14:paraId="1B2128A0" w14:textId="77777777"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0C331E66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62204CE7" w14:textId="77777777" w:rsidR="007E7FFD" w:rsidRPr="00115262" w:rsidRDefault="00115262" w:rsidP="007B1361">
            <w:pPr>
              <w:spacing w:line="276" w:lineRule="auto"/>
              <w:ind w:left="1451" w:right="-108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oitava - sanções administrativas</w:t>
            </w:r>
          </w:p>
        </w:tc>
      </w:tr>
    </w:tbl>
    <w:p w14:paraId="2021F8C9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b/>
          <w:sz w:val="22"/>
          <w:szCs w:val="22"/>
        </w:rPr>
      </w:pPr>
    </w:p>
    <w:p w14:paraId="525206AB" w14:textId="77777777" w:rsidR="00C94DBD" w:rsidRDefault="00C94DBD" w:rsidP="00D5615C">
      <w:pPr>
        <w:pStyle w:val="LO-Normal"/>
        <w:numPr>
          <w:ilvl w:val="1"/>
          <w:numId w:val="42"/>
        </w:numPr>
        <w:pBdr>
          <w:top w:val="none" w:sz="0" w:space="3" w:color="000000"/>
        </w:pBdr>
        <w:tabs>
          <w:tab w:val="left" w:pos="284"/>
        </w:tabs>
        <w:spacing w:line="276" w:lineRule="auto"/>
        <w:ind w:left="-142" w:firstLine="0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 xml:space="preserve">Em caso de inexecução total, parcial, atrasos injustificados, execução imperfeita ou qualquer inadimplemento ou infração contratual, a </w:t>
      </w:r>
      <w:r w:rsidR="00D5615C" w:rsidRPr="003D4172">
        <w:rPr>
          <w:rFonts w:ascii="Calibri" w:eastAsiaTheme="minorHAnsi" w:hAnsi="Calibri" w:cs="Tahoma"/>
          <w:smallCaps/>
          <w:lang w:eastAsia="en-US"/>
        </w:rPr>
        <w:t>contratada</w:t>
      </w: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>, sem prejuízo da responsabilidade civil e criminal que couber, ficará sujeita às seguintes penalidades:</w:t>
      </w:r>
    </w:p>
    <w:p w14:paraId="2FD6AB2F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</w:p>
    <w:p w14:paraId="5971F47A" w14:textId="77777777" w:rsidR="00C94DBD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a</w:t>
      </w:r>
      <w:r w:rsidR="00C94DBD" w:rsidRPr="00295BEF">
        <w:rPr>
          <w:rFonts w:cstheme="minorHAnsi"/>
        </w:rPr>
        <w:t>dvertência, por escrito;</w:t>
      </w:r>
    </w:p>
    <w:p w14:paraId="03BCD453" w14:textId="77777777" w:rsidR="00C94DBD" w:rsidRPr="003054E8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94DBD" w:rsidRPr="003054E8">
        <w:rPr>
          <w:rFonts w:cstheme="minorHAnsi"/>
        </w:rPr>
        <w:t>ulta correspondente até 20% sobre o valor da parcela em caso de inexecução parcial, atraso, inadimplemento ou infração contratual;</w:t>
      </w:r>
    </w:p>
    <w:p w14:paraId="7E2A2C1F" w14:textId="77777777" w:rsidR="00C94DBD" w:rsidRPr="00295BEF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94DBD" w:rsidRPr="00295BEF">
        <w:rPr>
          <w:rFonts w:cstheme="minorHAnsi"/>
        </w:rPr>
        <w:t>ulta correspondente até 20% sobre o valor global do Contrato, quando ficar caracterizada a recusa no cumprimento das obrigações, e ainda a consequente aplicação da alínea “d” desta cláusula;</w:t>
      </w:r>
    </w:p>
    <w:p w14:paraId="32EB9567" w14:textId="77777777" w:rsidR="00C94DBD" w:rsidRPr="00295BEF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Style w:val="Fontepargpadro2"/>
          <w:rFonts w:cstheme="minorHAnsi"/>
        </w:rPr>
        <w:t>s</w:t>
      </w:r>
      <w:r w:rsidR="00C94DBD" w:rsidRPr="00295BEF">
        <w:rPr>
          <w:rStyle w:val="Fontepargpadro2"/>
          <w:rFonts w:cstheme="minorHAnsi"/>
        </w:rPr>
        <w:t>uspensão do direito de transacionar com o</w:t>
      </w:r>
      <w:r w:rsidR="00C94DBD" w:rsidRPr="00295BEF">
        <w:rPr>
          <w:rStyle w:val="Fontepargpadro2"/>
          <w:rFonts w:cstheme="minorHAnsi"/>
          <w:b/>
        </w:rPr>
        <w:t xml:space="preserve">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295BEF">
        <w:rPr>
          <w:rStyle w:val="Fontepargpadro2"/>
          <w:rFonts w:cstheme="minorHAnsi"/>
        </w:rPr>
        <w:t>; e</w:t>
      </w:r>
    </w:p>
    <w:p w14:paraId="12CF58E0" w14:textId="77777777" w:rsidR="00C94DBD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Style w:val="Fontepargpadro2"/>
          <w:rFonts w:cstheme="minorHAnsi"/>
        </w:rPr>
      </w:pPr>
      <w:r>
        <w:rPr>
          <w:rStyle w:val="Fontepargpadro2"/>
          <w:rFonts w:cstheme="minorHAnsi"/>
        </w:rPr>
        <w:lastRenderedPageBreak/>
        <w:t>d</w:t>
      </w:r>
      <w:r w:rsidR="00C94DBD" w:rsidRPr="00295BEF">
        <w:rPr>
          <w:rStyle w:val="Fontepargpadro2"/>
          <w:rFonts w:cstheme="minorHAnsi"/>
        </w:rPr>
        <w:t xml:space="preserve">eclaração de inidoneidade estabelecida pela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295BEF">
        <w:rPr>
          <w:rStyle w:val="Fontepargpadro2"/>
          <w:rFonts w:cstheme="minorHAnsi"/>
        </w:rPr>
        <w:t>.</w:t>
      </w:r>
    </w:p>
    <w:p w14:paraId="379155A7" w14:textId="77777777" w:rsidR="00C94DBD" w:rsidRPr="00295BEF" w:rsidRDefault="00C94DBD" w:rsidP="00D5615C">
      <w:pPr>
        <w:pStyle w:val="Pargrafoda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0"/>
        <w:rPr>
          <w:rFonts w:cstheme="minorHAnsi"/>
        </w:rPr>
      </w:pPr>
    </w:p>
    <w:p w14:paraId="5D8FBE0F" w14:textId="77777777" w:rsidR="00C94DBD" w:rsidRPr="00650E1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650E1D">
        <w:rPr>
          <w:rFonts w:ascii="Calibri" w:hAnsi="Calibri" w:cs="Calibri"/>
        </w:rPr>
        <w:t xml:space="preserve"> O descumprimento contratual estará configurado, entre outras hipóteses, quando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Calibri"/>
        </w:rPr>
        <w:t xml:space="preserve"> se enquadrar em alguma das situações previstas </w:t>
      </w:r>
      <w:r w:rsidR="00BA052A" w:rsidRPr="00650E1D">
        <w:rPr>
          <w:rFonts w:ascii="Calibri" w:hAnsi="Calibri" w:cs="Calibri"/>
        </w:rPr>
        <w:t>no Anexo I</w:t>
      </w:r>
      <w:r w:rsidRPr="00650E1D">
        <w:rPr>
          <w:rFonts w:ascii="Calibri" w:hAnsi="Calibri" w:cs="Calibri"/>
        </w:rPr>
        <w:t xml:space="preserve"> deste Contrato, respeitada a graduação das infrações ali indicadas.</w:t>
      </w:r>
    </w:p>
    <w:p w14:paraId="6E7B2FD8" w14:textId="77777777" w:rsidR="00C94DBD" w:rsidRPr="001448DB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06E76EFA" w14:textId="77777777" w:rsidR="00C94DBD" w:rsidRPr="001448DB" w:rsidRDefault="00C94DBD" w:rsidP="00D5615C">
      <w:pPr>
        <w:pStyle w:val="PargrafodaLista"/>
        <w:numPr>
          <w:ilvl w:val="2"/>
          <w:numId w:val="42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</w:rPr>
      </w:pPr>
      <w:r w:rsidRPr="001448DB">
        <w:rPr>
          <w:rFonts w:ascii="Calibri" w:hAnsi="Calibri" w:cs="Calibri"/>
        </w:rPr>
        <w:t>As multas por inexecução parcial ou total do objeto poderão ser aplicadas cumulativamente com as demais sanções</w:t>
      </w:r>
      <w:r>
        <w:rPr>
          <w:rFonts w:ascii="Calibri" w:hAnsi="Calibri" w:cs="Calibri"/>
        </w:rPr>
        <w:t xml:space="preserve"> previstas em Contrato</w:t>
      </w:r>
      <w:r w:rsidRPr="001448DB">
        <w:rPr>
          <w:rFonts w:ascii="Calibri" w:hAnsi="Calibri" w:cs="Calibri"/>
        </w:rPr>
        <w:t xml:space="preserve">. </w:t>
      </w:r>
    </w:p>
    <w:p w14:paraId="779929E2" w14:textId="77777777" w:rsidR="00C94DBD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49E8C4BA" w14:textId="77777777"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O valor da multa correspondente será retido do pagamento, e será concedido prazo à </w:t>
      </w:r>
      <w:r w:rsidR="00004272" w:rsidRPr="00004272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 xml:space="preserve"> para apresentar defesa prévia. Caso seja mantida a aplicação da multa, o valor correspondente será imediatamente deduzido da nota fiscal.</w:t>
      </w:r>
    </w:p>
    <w:p w14:paraId="01CFF6B4" w14:textId="77777777"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Calibri"/>
        </w:rPr>
      </w:pPr>
    </w:p>
    <w:p w14:paraId="223816C8" w14:textId="77777777"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As penas referidas serão propostas pela fiscalização da </w:t>
      </w:r>
      <w:r w:rsidR="00D5615C" w:rsidRPr="003D4172">
        <w:rPr>
          <w:rFonts w:ascii="Calibri" w:hAnsi="Calibri" w:cs="Tahoma"/>
          <w:smallCaps/>
          <w:sz w:val="24"/>
          <w:szCs w:val="20"/>
        </w:rPr>
        <w:t>contratante</w:t>
      </w:r>
      <w:r w:rsidRPr="003D4172">
        <w:rPr>
          <w:rFonts w:ascii="Calibri" w:hAnsi="Calibri" w:cs="Calibri"/>
        </w:rPr>
        <w:t xml:space="preserve"> </w:t>
      </w:r>
      <w:r w:rsidRPr="009E6630">
        <w:rPr>
          <w:rFonts w:ascii="Calibri" w:hAnsi="Calibri" w:cs="Calibri"/>
        </w:rPr>
        <w:t xml:space="preserve">para deliberação da Diretoria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9E6630">
        <w:rPr>
          <w:rFonts w:ascii="Calibri" w:hAnsi="Calibri" w:cs="Calibri"/>
        </w:rPr>
        <w:t>.</w:t>
      </w:r>
    </w:p>
    <w:p w14:paraId="5CCEC3C2" w14:textId="77777777"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14:paraId="0338D6CD" w14:textId="77777777"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Nenhum outro pagamento será feito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>, antes de quitada a multa que lhe tiver sido imposta. Se o valor da multa não for pago, será cobrado administrativamente, podendo, ainda, ser cobrado judicialmente.</w:t>
      </w:r>
    </w:p>
    <w:p w14:paraId="36952A79" w14:textId="77777777"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14:paraId="138B400D" w14:textId="77777777" w:rsidR="00C94DB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No procedimento de aplicação de sanção, será assegurado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ascii="Calibri" w:hAnsi="Calibri" w:cs="Calibri"/>
        </w:rPr>
        <w:t xml:space="preserve"> o contraditório e a ampla defesa.</w:t>
      </w:r>
    </w:p>
    <w:p w14:paraId="6024DFE7" w14:textId="77777777" w:rsidR="009E6630" w:rsidRPr="009E6630" w:rsidRDefault="009E6630" w:rsidP="00D5615C">
      <w:pPr>
        <w:pStyle w:val="PargrafodaLista"/>
        <w:spacing w:after="0"/>
        <w:rPr>
          <w:rFonts w:ascii="Calibri" w:hAnsi="Calibri" w:cs="Calibri"/>
        </w:rPr>
      </w:pPr>
    </w:p>
    <w:p w14:paraId="01AE8F11" w14:textId="77777777" w:rsidR="00C94DBD" w:rsidRPr="009E6630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Os motivos que possam impedir a </w:t>
      </w:r>
      <w:r w:rsidR="00D5615C" w:rsidRPr="00D5615C">
        <w:rPr>
          <w:rFonts w:ascii="Calibri" w:hAnsi="Calibri" w:cs="Tahoma"/>
          <w:smallCaps/>
          <w:sz w:val="24"/>
          <w:szCs w:val="20"/>
        </w:rPr>
        <w:t xml:space="preserve">contratada </w:t>
      </w:r>
      <w:r w:rsidRPr="009E6630">
        <w:rPr>
          <w:rFonts w:ascii="Calibri" w:hAnsi="Calibri" w:cs="Calibri"/>
        </w:rPr>
        <w:t>de cumprir os prazos do Contrato deverão ser alegados tempestivamente, mediante requerimento protocolado, não sendo levadas em consideração quaisquer</w:t>
      </w:r>
      <w:r w:rsidRPr="009E6630">
        <w:rPr>
          <w:rFonts w:cstheme="minorHAnsi"/>
          <w:spacing w:val="4"/>
        </w:rPr>
        <w:t xml:space="preserve"> alegações baseadas em ocorrências não comunicadas, nem aceitas pela Fiscalização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9E6630">
        <w:rPr>
          <w:rFonts w:cstheme="minorHAnsi"/>
          <w:spacing w:val="4"/>
        </w:rPr>
        <w:t>, nas épocas oportunas.</w:t>
      </w:r>
    </w:p>
    <w:p w14:paraId="20B3331A" w14:textId="77777777" w:rsidR="00FA7143" w:rsidRPr="00BB2B23" w:rsidRDefault="00FA7143" w:rsidP="00D5615C">
      <w:pPr>
        <w:pStyle w:val="PargrafodaLista"/>
        <w:spacing w:after="0"/>
        <w:ind w:left="0"/>
        <w:jc w:val="both"/>
        <w:rPr>
          <w:rFonts w:cstheme="minorHAnsi"/>
          <w:spacing w:val="4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722C2F57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15BC4192" w14:textId="77777777" w:rsidR="007E7FFD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nona - rescisão</w:t>
            </w:r>
          </w:p>
        </w:tc>
      </w:tr>
    </w:tbl>
    <w:p w14:paraId="24210A61" w14:textId="77777777"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p w14:paraId="2297E2C3" w14:textId="77777777" w:rsidR="00803E6B" w:rsidRDefault="00803E6B" w:rsidP="00C16BC5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</w:pPr>
      <w:r>
        <w:t xml:space="preserve">Não obstante as formas de extinção do Contrato previstas no CGF e nos demais itens desta cláusula, as Partes acordam que poderão denunciar o presente Contrato, imotivadamente, desde que mediante prévio aviso à outra parte. Para tanto, a </w:t>
      </w:r>
      <w:r>
        <w:rPr>
          <w:smallCaps/>
          <w:sz w:val="24"/>
          <w:szCs w:val="24"/>
        </w:rPr>
        <w:t>contratante</w:t>
      </w:r>
      <w:r>
        <w:t xml:space="preserve"> deverá manifestar-se expressamente no prazo mínimo de 30 (trinta) dias, e a </w:t>
      </w:r>
      <w:r>
        <w:rPr>
          <w:smallCaps/>
          <w:sz w:val="24"/>
          <w:szCs w:val="24"/>
        </w:rPr>
        <w:t>contratada</w:t>
      </w:r>
      <w:r>
        <w:t xml:space="preserve"> no prazo mínimo de 90 (noventa) dias, antes da data de término pretendida. </w:t>
      </w:r>
    </w:p>
    <w:p w14:paraId="37E31D2B" w14:textId="77777777" w:rsidR="00803E6B" w:rsidRDefault="00803E6B" w:rsidP="00C16BC5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Tahoma"/>
        </w:rPr>
      </w:pPr>
    </w:p>
    <w:p w14:paraId="1EE2DBA8" w14:textId="77777777" w:rsidR="00C94DBD" w:rsidRPr="00650E1D" w:rsidRDefault="00851C9E" w:rsidP="00D5615C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</w:t>
      </w:r>
      <w:r w:rsidR="00C94DBD" w:rsidRPr="00650E1D">
        <w:rPr>
          <w:rFonts w:ascii="Calibri" w:hAnsi="Calibri" w:cs="Tahoma"/>
        </w:rPr>
        <w:t>ste Contrato poderá ser rescindido, sem prejuízo da aplicação das demais penalidades cabíveis, nos seguintes casos:</w:t>
      </w:r>
    </w:p>
    <w:p w14:paraId="00117821" w14:textId="77777777" w:rsidR="00C94DBD" w:rsidRPr="007E7FFD" w:rsidRDefault="00C94DBD" w:rsidP="00D5615C">
      <w:pPr>
        <w:spacing w:after="0"/>
        <w:jc w:val="both"/>
        <w:rPr>
          <w:rFonts w:ascii="Calibri" w:hAnsi="Calibri" w:cs="Tahoma"/>
        </w:rPr>
      </w:pPr>
    </w:p>
    <w:p w14:paraId="393A3107" w14:textId="77777777" w:rsidR="00C94DBD" w:rsidRDefault="003D4172" w:rsidP="00BE1B3E">
      <w:pPr>
        <w:pStyle w:val="PargrafodaLista"/>
        <w:numPr>
          <w:ilvl w:val="0"/>
          <w:numId w:val="8"/>
        </w:num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n</w:t>
      </w:r>
      <w:r w:rsidR="00C94DBD" w:rsidRPr="007E7FFD">
        <w:rPr>
          <w:rFonts w:ascii="Calibri" w:hAnsi="Calibri" w:cs="Tahoma"/>
        </w:rPr>
        <w:t xml:space="preserve">a ocorrência de caso fortuito ou de força maior, conforme definido no Código Civil, que impeça o cumprimento dos termos deste Contrato, por mais de 180 (cento e oitenta) dias; </w:t>
      </w:r>
    </w:p>
    <w:p w14:paraId="0877A560" w14:textId="77777777" w:rsidR="00C94DBD" w:rsidRPr="007E7FFD" w:rsidRDefault="003D4172" w:rsidP="00BE1B3E">
      <w:p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lastRenderedPageBreak/>
        <w:t>b)</w:t>
      </w:r>
      <w:r>
        <w:rPr>
          <w:rFonts w:ascii="Calibri" w:hAnsi="Calibri" w:cs="Tahoma"/>
        </w:rPr>
        <w:tab/>
        <w:t>u</w:t>
      </w:r>
      <w:r w:rsidR="00C94DBD" w:rsidRPr="007E7FFD">
        <w:rPr>
          <w:rFonts w:ascii="Calibri" w:hAnsi="Calibri" w:cs="Tahoma"/>
        </w:rPr>
        <w:t xml:space="preserve">nilateralmente pela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7E7FFD">
        <w:rPr>
          <w:rFonts w:ascii="Calibri" w:hAnsi="Calibri" w:cs="Tahoma"/>
        </w:rPr>
        <w:t xml:space="preserve">, sem qualquer indenização, desde que assegurado o contraditório e ampla defesa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="00C94DBD" w:rsidRPr="007E7FFD">
        <w:rPr>
          <w:rFonts w:ascii="Calibri" w:hAnsi="Calibri" w:cs="Tahoma"/>
        </w:rPr>
        <w:t>, nos seguintes termos:</w:t>
      </w:r>
    </w:p>
    <w:p w14:paraId="71100E17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0FF98DBB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i.</w:t>
      </w:r>
      <w:r w:rsidRPr="007E7FFD">
        <w:rPr>
          <w:rFonts w:ascii="Calibri" w:hAnsi="Calibri" w:cs="Tahoma"/>
        </w:rPr>
        <w:tab/>
        <w:t xml:space="preserve">A paralisação do serviço, sem justa causa e prévia comunicação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73BEFEB2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Negligência, imperícia e/ou imprudência;</w:t>
      </w:r>
    </w:p>
    <w:p w14:paraId="013DE29C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dissolução da sociedade; </w:t>
      </w:r>
    </w:p>
    <w:p w14:paraId="3E2B3C89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iv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alteração social ou a modificação da finalidade ou da estrutura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7E7FFD">
        <w:rPr>
          <w:rFonts w:ascii="Calibri" w:hAnsi="Calibri" w:cs="Tahoma"/>
        </w:rPr>
        <w:t xml:space="preserve">, bem como a sua associação com outrem, fusão, cisão ou incorporação, que prejudique ou inviabilize a execução do Contrato; </w:t>
      </w:r>
    </w:p>
    <w:p w14:paraId="1BBE20A6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v.</w:t>
      </w:r>
      <w:r w:rsidRPr="007E7FFD">
        <w:rPr>
          <w:rFonts w:ascii="Calibri" w:hAnsi="Calibri" w:cs="Tahoma"/>
        </w:rPr>
        <w:tab/>
        <w:t xml:space="preserve">A subcontratação, a cessão ou transferência total do objeto contratual; </w:t>
      </w:r>
    </w:p>
    <w:p w14:paraId="67F74D2E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vi.</w:t>
      </w:r>
      <w:r w:rsidRPr="007E7FFD">
        <w:rPr>
          <w:rFonts w:ascii="Calibri" w:hAnsi="Calibri" w:cs="Tahoma"/>
        </w:rPr>
        <w:tab/>
        <w:t xml:space="preserve">A subcontratação parcial do seu objeto, a cessão ou transferência parcial sem prévia anuência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1558C57D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O inadimplemento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contratada,</w:t>
      </w:r>
      <w:r w:rsidRPr="007E7FFD">
        <w:rPr>
          <w:rFonts w:ascii="Calibri" w:hAnsi="Calibri" w:cs="Tahoma"/>
        </w:rPr>
        <w:t xml:space="preserve"> total ou parcial do objeto contratado, que não seja contornado após notificação prévia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 e</w:t>
      </w:r>
    </w:p>
    <w:p w14:paraId="099D15D8" w14:textId="77777777" w:rsidR="00C94DBD" w:rsidRPr="007E7FFD" w:rsidRDefault="00C94DBD" w:rsidP="00BE1B3E">
      <w:pPr>
        <w:tabs>
          <w:tab w:val="left" w:pos="426"/>
          <w:tab w:val="left" w:pos="993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A ocorrência de falta grave.</w:t>
      </w:r>
    </w:p>
    <w:p w14:paraId="6A5BB33E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5AF83F11" w14:textId="77777777" w:rsidR="00C94DBD" w:rsidRPr="00650E1D" w:rsidRDefault="00C94DBD" w:rsidP="00D5615C">
      <w:pPr>
        <w:pStyle w:val="PargrafodaLista"/>
        <w:numPr>
          <w:ilvl w:val="2"/>
          <w:numId w:val="43"/>
        </w:numPr>
        <w:tabs>
          <w:tab w:val="left" w:pos="851"/>
          <w:tab w:val="left" w:pos="1134"/>
        </w:tabs>
        <w:spacing w:after="0"/>
        <w:ind w:left="284" w:firstLine="0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 xml:space="preserve">A multa não tem caráter compensatório e, assim, o seu pagamento não eximirá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Tahoma"/>
        </w:rPr>
        <w:t xml:space="preserve"> de responsabilidade pelas perdas e danos decorrentes das infrações cometidas.</w:t>
      </w:r>
    </w:p>
    <w:p w14:paraId="00985E73" w14:textId="77777777" w:rsidR="007E7FFD" w:rsidRDefault="007E7FFD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7BF421BE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706C0B23" w14:textId="77777777" w:rsidR="00D72C49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dez - disposições gerais</w:t>
            </w:r>
          </w:p>
        </w:tc>
      </w:tr>
    </w:tbl>
    <w:p w14:paraId="5FBF6E48" w14:textId="77777777" w:rsidR="00D72C49" w:rsidRPr="0077518D" w:rsidRDefault="00D72C49" w:rsidP="00D5615C">
      <w:pPr>
        <w:spacing w:after="0"/>
        <w:jc w:val="both"/>
        <w:rPr>
          <w:rFonts w:cstheme="minorHAnsi"/>
          <w:b/>
        </w:rPr>
      </w:pPr>
    </w:p>
    <w:p w14:paraId="4DF6AE86" w14:textId="77777777"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Quaisquer alterações ou revisões do objeto e obrigações estabelecidas neste Contrato deverão ser formalizadas mediante a emissão de Termo Aditivo, resultante do consenso entre as Partes.</w:t>
      </w:r>
    </w:p>
    <w:p w14:paraId="0B9239E0" w14:textId="77777777" w:rsidR="009E6630" w:rsidRDefault="009E6630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cstheme="minorHAnsi"/>
        </w:rPr>
      </w:pPr>
    </w:p>
    <w:p w14:paraId="03C30F22" w14:textId="77777777"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A</w:t>
      </w:r>
      <w:r w:rsidRPr="00650E1D">
        <w:rPr>
          <w:rFonts w:cstheme="minorHAnsi"/>
          <w:b/>
        </w:rPr>
        <w:t xml:space="preserve">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="007B1361" w:rsidRPr="00650E1D">
        <w:rPr>
          <w:rFonts w:cstheme="minorHAnsi"/>
          <w:b/>
        </w:rPr>
        <w:t xml:space="preserve"> </w:t>
      </w:r>
      <w:r w:rsidRPr="00650E1D">
        <w:rPr>
          <w:rFonts w:cstheme="minorHAnsi"/>
        </w:rPr>
        <w:t xml:space="preserve">compromete-se a manter, durante toda a execução deste Contrato Específico, as mesmas condições de habilitação exigidas no Processo de Seleção de Fornecedores. </w:t>
      </w:r>
    </w:p>
    <w:p w14:paraId="6D284D23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3E2423FD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Este Contrato é complementar ao </w:t>
      </w:r>
      <w:r w:rsidR="007B1361" w:rsidRPr="007B1361">
        <w:rPr>
          <w:rFonts w:ascii="Calibri" w:hAnsi="Calibri" w:cs="Tahoma"/>
          <w:smallCaps/>
          <w:sz w:val="24"/>
          <w:szCs w:val="20"/>
        </w:rPr>
        <w:t xml:space="preserve">cgf </w:t>
      </w:r>
      <w:r w:rsidRPr="009E6630">
        <w:rPr>
          <w:rFonts w:cstheme="minorHAnsi"/>
        </w:rPr>
        <w:t xml:space="preserve">e somente irá lhe sobrepor nas condições em que lhe forem conflitantes.  </w:t>
      </w:r>
    </w:p>
    <w:p w14:paraId="0B856686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17BACC58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 assinatura deste Contrato reforça a anuência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quanto aos termos do CGF, disponível em &lt;</w:t>
      </w:r>
      <w:r w:rsidRPr="009E6630">
        <w:rPr>
          <w:rFonts w:cstheme="minorHAnsi"/>
          <w:b/>
        </w:rPr>
        <w:t>www.sarah.br/</w:t>
      </w:r>
      <w:proofErr w:type="spellStart"/>
      <w:r w:rsidRPr="009E6630">
        <w:rPr>
          <w:rFonts w:cstheme="minorHAnsi"/>
          <w:b/>
        </w:rPr>
        <w:t>transparencia</w:t>
      </w:r>
      <w:proofErr w:type="spellEnd"/>
      <w:r w:rsidRPr="009E6630">
        <w:rPr>
          <w:rFonts w:cstheme="minorHAnsi"/>
        </w:rPr>
        <w:t>&gt;.</w:t>
      </w:r>
    </w:p>
    <w:p w14:paraId="743DFF24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09720A9B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Ao assinar este Contrato, 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declara que lhe foi concedida a oportunidade para ler, examinar e, portanto, entender o que ficou aqui pactuado, bem como que lhe foram prestadas todas as informações e esclarecimentos necessários para o cumprimento de todos os direitos e obrigações ora dispostos. </w:t>
      </w:r>
    </w:p>
    <w:p w14:paraId="770D9FF7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60BEC7C1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Este Contrato constitui título executivo extrajudicial, nos termos do art. 784, inciso II e seguintes, da Lei nº 13.105, de 16 de março de 2015 (Código de Processo Civil).</w:t>
      </w:r>
    </w:p>
    <w:p w14:paraId="12022F3A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78DA7E10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t xml:space="preserve">Este Contrato constitui, em conjunto com o </w:t>
      </w:r>
      <w:r w:rsidR="003D4172" w:rsidRPr="003D4172">
        <w:rPr>
          <w:smallCaps/>
          <w:sz w:val="24"/>
        </w:rPr>
        <w:t>cgf</w:t>
      </w:r>
      <w:r>
        <w:t xml:space="preserve">, o </w:t>
      </w:r>
      <w:r w:rsidR="003D4172" w:rsidRPr="003D4172">
        <w:rPr>
          <w:smallCaps/>
          <w:sz w:val="24"/>
        </w:rPr>
        <w:t>pedido</w:t>
      </w:r>
      <w:r w:rsidR="003D4172" w:rsidRPr="003D4172">
        <w:rPr>
          <w:sz w:val="24"/>
        </w:rPr>
        <w:t xml:space="preserve"> </w:t>
      </w:r>
      <w:r>
        <w:t xml:space="preserve">e o ato convocatório do Processo de Seleção de Fornecedores, este último quando aplicável, o acordo integral entre as Partes com relação ao </w:t>
      </w:r>
      <w:r w:rsidRPr="009E6630">
        <w:rPr>
          <w:rFonts w:ascii="Calibri" w:hAnsi="Calibri" w:cs="Calibri"/>
        </w:rPr>
        <w:t xml:space="preserve">Fornecimento </w:t>
      </w:r>
      <w:r>
        <w:t xml:space="preserve">ora acordado, com exceção dos eventuais Acordos de Confidencialidade, garantias adicionais, declarações de qualidade do </w:t>
      </w:r>
      <w:r w:rsidRPr="009E6630">
        <w:rPr>
          <w:rFonts w:ascii="Calibri" w:hAnsi="Calibri" w:cs="Calibri"/>
        </w:rPr>
        <w:t>Fornecimento</w:t>
      </w:r>
      <w:r>
        <w:t xml:space="preserve"> e de desempenho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 xml:space="preserve">. </w:t>
      </w:r>
    </w:p>
    <w:p w14:paraId="71231C47" w14:textId="77777777" w:rsidR="009E6630" w:rsidRDefault="009E6630" w:rsidP="00D5615C">
      <w:pPr>
        <w:pStyle w:val="PargrafodaLista"/>
        <w:spacing w:after="0"/>
      </w:pPr>
    </w:p>
    <w:p w14:paraId="6B00C25B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t xml:space="preserve">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contratante</w:t>
      </w:r>
      <w:r>
        <w:t xml:space="preserve"> não estará obrigada a quaisquer termos, obrigações ou condições, passados ou futuros, que não estejam expressamente estabelecidos neste Contrato, incluindo quaisquer termos adicionais ou inconsistentes contidos na confirmação de vendas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>, nos documentos de expedição, nas faturas, na proposta comercial e/ou quaisquer acréscimos ou inconsistências em relação às disposições do presente documento. Tais disposições, obrigações, inconsistências ou acréscimos, se existentes, serão nulos e sem efeitos.</w:t>
      </w:r>
    </w:p>
    <w:p w14:paraId="172D12EC" w14:textId="77777777" w:rsidR="009E6630" w:rsidRDefault="009E6630" w:rsidP="00D5615C">
      <w:pPr>
        <w:pStyle w:val="PargrafodaLista"/>
        <w:spacing w:after="0"/>
      </w:pPr>
    </w:p>
    <w:p w14:paraId="373BB6EF" w14:textId="77777777" w:rsidR="00C94DBD" w:rsidRPr="009E6630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 w:rsidRPr="009E6630">
        <w:rPr>
          <w:rFonts w:cstheme="minorHAnsi"/>
        </w:rPr>
        <w:t xml:space="preserve">Nos termos do art. 10, § 2º, da Medida Provisória nº 2.200-2, e do Art. 4º da </w:t>
      </w:r>
      <w:hyperlink r:id="rId9" w:history="1">
        <w:r w:rsidRPr="009E6630">
          <w:rPr>
            <w:rFonts w:cstheme="minorHAnsi"/>
          </w:rPr>
          <w:t>Lei nº 14.063, de 23 de setembro de 2020</w:t>
        </w:r>
      </w:hyperlink>
      <w:r w:rsidRPr="009E6630">
        <w:rPr>
          <w:rFonts w:cstheme="minorHAnsi"/>
        </w:rPr>
        <w:t>, as Partes expressamente concordam em utilizar e reconhecem como válida qualquer forma de comprovação de anuência em formato eletrônico ao Contrato ora acordado, ainda que não utilizem de certificado digital emitido no padrão ICP-Brasil.</w:t>
      </w:r>
    </w:p>
    <w:p w14:paraId="08E5C871" w14:textId="77777777" w:rsidR="00960E7F" w:rsidRPr="00BD2CCC" w:rsidRDefault="00960E7F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35675EAE" w14:textId="77777777" w:rsidTr="005358BD">
        <w:tc>
          <w:tcPr>
            <w:tcW w:w="6946" w:type="dxa"/>
            <w:shd w:val="clear" w:color="auto" w:fill="F2F2F2" w:themeFill="background1" w:themeFillShade="F2"/>
          </w:tcPr>
          <w:p w14:paraId="724753D1" w14:textId="77777777" w:rsidR="007E7FFD" w:rsidRPr="007B1361" w:rsidRDefault="00115262" w:rsidP="007B1361">
            <w:pPr>
              <w:spacing w:line="276" w:lineRule="auto"/>
              <w:ind w:left="1451"/>
              <w:rPr>
                <w:rFonts w:cstheme="minorHAnsi"/>
                <w:b/>
                <w:spacing w:val="20"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onze - foro</w:t>
            </w:r>
          </w:p>
        </w:tc>
      </w:tr>
    </w:tbl>
    <w:p w14:paraId="59A80676" w14:textId="77777777" w:rsidR="00960E7F" w:rsidRDefault="00960E7F" w:rsidP="00D5615C">
      <w:pPr>
        <w:pStyle w:val="LO-Normal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0CC120" w14:textId="77777777" w:rsidR="00FA7143" w:rsidRDefault="00C94DBD" w:rsidP="00D5615C">
      <w:pPr>
        <w:pStyle w:val="LO-Normal"/>
        <w:numPr>
          <w:ilvl w:val="0"/>
          <w:numId w:val="44"/>
        </w:numPr>
        <w:tabs>
          <w:tab w:val="left" w:pos="284"/>
          <w:tab w:val="left" w:pos="426"/>
        </w:tabs>
        <w:spacing w:line="276" w:lineRule="auto"/>
        <w:ind w:left="-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650E1D">
        <w:rPr>
          <w:rFonts w:asciiTheme="minorHAnsi" w:hAnsiTheme="minorHAnsi" w:cstheme="minorHAnsi"/>
          <w:sz w:val="22"/>
          <w:szCs w:val="22"/>
        </w:rPr>
        <w:t>Fica, desde já, eleito o foro da circunscrição judiciária de Brasília/DF, como o competente para dirimir todas as dúvidas e questões oriundas deste ajuste, renunciando as Partes a qualquer outro, por mais privilegiado que seja.</w:t>
      </w:r>
    </w:p>
    <w:p w14:paraId="6A599D72" w14:textId="77777777" w:rsidR="00650E1D" w:rsidRDefault="00650E1D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0AFA20CB" w14:textId="77777777" w:rsidR="00C94DBD" w:rsidRPr="0077518D" w:rsidRDefault="00C94DBD" w:rsidP="00D5615C">
      <w:pPr>
        <w:spacing w:after="0"/>
        <w:ind w:firstLine="708"/>
        <w:jc w:val="both"/>
        <w:rPr>
          <w:rFonts w:cstheme="minorHAnsi"/>
        </w:rPr>
      </w:pPr>
      <w:r w:rsidRPr="0077518D">
        <w:rPr>
          <w:rFonts w:cstheme="minorHAnsi"/>
        </w:rPr>
        <w:t xml:space="preserve">E, depois de lido e acordado, as Partes assinam </w:t>
      </w:r>
      <w:r w:rsidR="007B1361">
        <w:rPr>
          <w:rFonts w:cstheme="minorHAnsi"/>
        </w:rPr>
        <w:t>eletronicamente</w:t>
      </w:r>
      <w:r w:rsidRPr="0077518D">
        <w:rPr>
          <w:rFonts w:cstheme="minorHAnsi"/>
        </w:rPr>
        <w:t xml:space="preserve"> o presente </w:t>
      </w:r>
      <w:r w:rsidR="001C1A95" w:rsidRPr="0077518D">
        <w:rPr>
          <w:rFonts w:cstheme="minorHAnsi"/>
        </w:rPr>
        <w:t xml:space="preserve">Contrato </w:t>
      </w:r>
      <w:r w:rsidR="001C1A95">
        <w:rPr>
          <w:rFonts w:cstheme="minorHAnsi"/>
        </w:rPr>
        <w:t xml:space="preserve">Específico </w:t>
      </w:r>
      <w:r w:rsidR="001C1A95" w:rsidRPr="0077518D">
        <w:rPr>
          <w:rFonts w:cstheme="minorHAnsi"/>
        </w:rPr>
        <w:t>nº</w:t>
      </w:r>
      <w:r w:rsidR="00E81436">
        <w:rPr>
          <w:rFonts w:cstheme="minorHAnsi"/>
        </w:rPr>
        <w:t xml:space="preserve">  </w:t>
      </w:r>
      <w:r w:rsidR="00E81436" w:rsidRPr="00F6741D">
        <w:rPr>
          <w:rFonts w:cstheme="minorHAnsi"/>
          <w:sz w:val="20"/>
        </w:rPr>
        <w:fldChar w:fldCharType="begin"/>
      </w:r>
      <w:r w:rsidR="00E81436" w:rsidRPr="00F6741D">
        <w:rPr>
          <w:rFonts w:cstheme="minorHAnsi"/>
          <w:sz w:val="20"/>
        </w:rPr>
        <w:instrText xml:space="preserve"> DOCPROPERTY  caContractId  \* MERGEFORMAT </w:instrText>
      </w:r>
      <w:r w:rsidR="00E81436" w:rsidRPr="00F6741D">
        <w:rPr>
          <w:rFonts w:cstheme="minorHAnsi"/>
          <w:sz w:val="20"/>
        </w:rPr>
        <w:fldChar w:fldCharType="separate"/>
      </w:r>
      <w:r w:rsidR="00E81436" w:rsidRPr="00F6741D">
        <w:rPr>
          <w:rFonts w:cstheme="minorHAnsi"/>
          <w:sz w:val="20"/>
        </w:rPr>
        <w:t xml:space="preserve"> </w:t>
      </w:r>
      <w:r w:rsidR="00E81436" w:rsidRPr="00F6741D">
        <w:rPr>
          <w:rFonts w:cstheme="minorHAnsi"/>
          <w:sz w:val="20"/>
        </w:rPr>
        <w:fldChar w:fldCharType="end"/>
      </w:r>
      <w:r w:rsidR="007B1361">
        <w:rPr>
          <w:rFonts w:cstheme="minorHAnsi"/>
        </w:rPr>
        <w:t xml:space="preserve">, nos termos da </w:t>
      </w:r>
      <w:r w:rsidR="007B1361" w:rsidRPr="007B1361">
        <w:rPr>
          <w:rFonts w:cstheme="minorHAnsi"/>
        </w:rPr>
        <w:t>Lei 14.063/2020 e do</w:t>
      </w:r>
      <w:r w:rsidR="00851C9E">
        <w:rPr>
          <w:rFonts w:cstheme="minorHAnsi"/>
        </w:rPr>
        <w:t xml:space="preserve"> §4º do</w:t>
      </w:r>
      <w:r w:rsidR="007B1361" w:rsidRPr="007B1361">
        <w:rPr>
          <w:rFonts w:cstheme="minorHAnsi"/>
        </w:rPr>
        <w:t xml:space="preserve"> Art. 784 do CPC</w:t>
      </w:r>
      <w:r w:rsidR="007B1361">
        <w:rPr>
          <w:rFonts w:cstheme="minorHAnsi"/>
        </w:rPr>
        <w:t>,</w:t>
      </w:r>
      <w:r w:rsidR="001C1A95">
        <w:rPr>
          <w:rFonts w:cstheme="minorHAnsi"/>
        </w:rPr>
        <w:t xml:space="preserve"> </w:t>
      </w:r>
      <w:r w:rsidRPr="0077518D">
        <w:rPr>
          <w:rFonts w:cstheme="minorHAnsi"/>
        </w:rPr>
        <w:t>para produção de seus efeitos.</w:t>
      </w:r>
    </w:p>
    <w:p w14:paraId="38C8C152" w14:textId="77777777" w:rsidR="00C94DBD" w:rsidRDefault="00C94DBD" w:rsidP="00D5615C">
      <w:pPr>
        <w:spacing w:after="0"/>
        <w:jc w:val="center"/>
        <w:rPr>
          <w:rFonts w:cstheme="minorHAnsi"/>
        </w:rPr>
      </w:pPr>
    </w:p>
    <w:p w14:paraId="08AD3BC3" w14:textId="77777777" w:rsidR="00935275" w:rsidRPr="0077518D" w:rsidRDefault="00935275" w:rsidP="00D5615C">
      <w:pPr>
        <w:spacing w:after="0"/>
        <w:jc w:val="center"/>
        <w:rPr>
          <w:rFonts w:cstheme="minorHAnsi"/>
        </w:rPr>
      </w:pPr>
    </w:p>
    <w:p w14:paraId="78DA5A90" w14:textId="77777777" w:rsidR="00166F79" w:rsidRDefault="00815F3A" w:rsidP="00166F79">
      <w:pPr>
        <w:tabs>
          <w:tab w:val="left" w:pos="2268"/>
        </w:tabs>
        <w:spacing w:after="0"/>
        <w:ind w:firstLine="2552"/>
        <w:rPr>
          <w:rFonts w:cstheme="minorHAnsi"/>
        </w:rPr>
      </w:pPr>
      <w:r w:rsidRPr="0077518D">
        <w:rPr>
          <w:rFonts w:cstheme="minorHAnsi"/>
        </w:rPr>
        <w:t>Brasília-DF,</w:t>
      </w:r>
      <w:r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DOCPROPERTY  _caEffectiveDate  \* MERGEFORMAT </w:instrText>
      </w:r>
      <w:r>
        <w:rPr>
          <w:rFonts w:cstheme="minorHAnsi"/>
        </w:rPr>
        <w:fldChar w:fldCharType="separate"/>
      </w:r>
      <w:r w:rsidR="007B41C9">
        <w:rPr>
          <w:rFonts w:cstheme="minorHAnsi"/>
        </w:rPr>
        <w:t xml:space="preserve"> </w:t>
      </w:r>
      <w:r>
        <w:rPr>
          <w:rFonts w:cstheme="minorHAnsi"/>
        </w:rPr>
        <w:fldChar w:fldCharType="end"/>
      </w:r>
      <w:r w:rsidR="006A60AE">
        <w:rPr>
          <w:rFonts w:cstheme="minorHAnsi"/>
        </w:rPr>
        <w:t xml:space="preserve"> </w:t>
      </w:r>
    </w:p>
    <w:p w14:paraId="6BD14563" w14:textId="77777777" w:rsidR="00815F3A" w:rsidRDefault="00815F3A" w:rsidP="00935275">
      <w:pPr>
        <w:tabs>
          <w:tab w:val="left" w:pos="2268"/>
        </w:tabs>
        <w:spacing w:after="0"/>
        <w:ind w:firstLine="2552"/>
        <w:rPr>
          <w:rFonts w:cstheme="minorHAnsi"/>
        </w:rPr>
      </w:pPr>
    </w:p>
    <w:p w14:paraId="565FE990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38902A3B" w14:textId="77777777" w:rsidR="00815F3A" w:rsidRPr="0077518D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0DB0E903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9"/>
      </w:tblGrid>
      <w:tr w:rsidR="00815F3A" w:rsidRPr="0077518D" w14:paraId="422331AF" w14:textId="77777777" w:rsidTr="0027683D">
        <w:trPr>
          <w:trHeight w:val="493"/>
          <w:jc w:val="center"/>
        </w:trPr>
        <w:tc>
          <w:tcPr>
            <w:tcW w:w="6519" w:type="dxa"/>
            <w:shd w:val="clear" w:color="auto" w:fill="auto"/>
          </w:tcPr>
          <w:p w14:paraId="56E7C7D1" w14:textId="77777777" w:rsidR="00815F3A" w:rsidRPr="00B742F0" w:rsidRDefault="007B1361" w:rsidP="00447E3E">
            <w:pPr>
              <w:pStyle w:val="Ttulo1"/>
              <w:suppressAutoHyphens/>
              <w:snapToGrid w:val="0"/>
              <w:jc w:val="center"/>
              <w:rPr>
                <w:rFonts w:asciiTheme="minorHAnsi" w:hAnsiTheme="minorHAnsi" w:cstheme="minorHAnsi"/>
                <w:smallCaps/>
                <w:sz w:val="24"/>
                <w:szCs w:val="22"/>
              </w:rPr>
            </w:pPr>
            <w:r w:rsidRPr="00B742F0">
              <w:rPr>
                <w:rFonts w:asciiTheme="minorHAnsi" w:hAnsiTheme="minorHAnsi" w:cstheme="minorHAnsi"/>
                <w:smallCaps/>
                <w:sz w:val="24"/>
                <w:szCs w:val="22"/>
              </w:rPr>
              <w:t>diretora tesoureira</w:t>
            </w:r>
          </w:p>
          <w:p w14:paraId="14E991D1" w14:textId="77777777" w:rsidR="00815F3A" w:rsidRPr="00B742F0" w:rsidRDefault="007B1361" w:rsidP="00447E3E">
            <w:pPr>
              <w:spacing w:after="0" w:line="240" w:lineRule="auto"/>
              <w:jc w:val="center"/>
              <w:rPr>
                <w:smallCaps/>
                <w:sz w:val="24"/>
              </w:rPr>
            </w:pPr>
            <w:r w:rsidRPr="00B742F0">
              <w:rPr>
                <w:smallCaps/>
                <w:sz w:val="24"/>
                <w:lang w:eastAsia="pt-BR"/>
              </w:rPr>
              <w:t xml:space="preserve">associação das pioneiras sociais (rede </w:t>
            </w:r>
            <w:proofErr w:type="spellStart"/>
            <w:r w:rsidRPr="00B742F0">
              <w:rPr>
                <w:smallCaps/>
                <w:sz w:val="24"/>
                <w:lang w:eastAsia="pt-BR"/>
              </w:rPr>
              <w:t>sarah</w:t>
            </w:r>
            <w:proofErr w:type="spellEnd"/>
            <w:r w:rsidRPr="00B742F0">
              <w:rPr>
                <w:smallCaps/>
                <w:sz w:val="24"/>
                <w:lang w:eastAsia="pt-BR"/>
              </w:rPr>
              <w:t>)</w:t>
            </w:r>
          </w:p>
          <w:p w14:paraId="5F8BC030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0F58D34C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5DAEC6A0" w14:textId="77777777" w:rsidR="00935275" w:rsidRDefault="00935275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1506D4EC" w14:textId="77777777" w:rsidR="00815F3A" w:rsidRPr="0077518D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815F3A" w:rsidRPr="0077518D" w14:paraId="3BD840BA" w14:textId="77777777" w:rsidTr="003C56E3">
        <w:trPr>
          <w:trHeight w:val="172"/>
          <w:jc w:val="center"/>
        </w:trPr>
        <w:tc>
          <w:tcPr>
            <w:tcW w:w="6519" w:type="dxa"/>
            <w:shd w:val="clear" w:color="auto" w:fill="auto"/>
          </w:tcPr>
          <w:p w14:paraId="5B35D925" w14:textId="77777777" w:rsidR="00815F3A" w:rsidRPr="0077518D" w:rsidRDefault="00815F3A" w:rsidP="00125B48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</w:tbl>
    <w:p w14:paraId="7237E2B4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65010A00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73E99084" w14:textId="77777777" w:rsidR="006E1306" w:rsidRPr="00045316" w:rsidRDefault="006E1306" w:rsidP="006E1306">
      <w:pPr>
        <w:ind w:right="-1"/>
        <w:jc w:val="center"/>
        <w:rPr>
          <w:rFonts w:cstheme="minorHAnsi"/>
          <w:b/>
          <w:sz w:val="20"/>
          <w:szCs w:val="20"/>
        </w:rPr>
      </w:pPr>
      <w:r w:rsidRPr="00045316">
        <w:rPr>
          <w:rFonts w:cstheme="minorHAnsi"/>
          <w:b/>
          <w:sz w:val="20"/>
          <w:szCs w:val="20"/>
        </w:rPr>
        <w:t>ANEXO I - GRADUAÇÃO DE INFRAÇÕES ADMINISTRATIVAS</w:t>
      </w:r>
    </w:p>
    <w:tbl>
      <w:tblPr>
        <w:tblW w:w="489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6216"/>
      </w:tblGrid>
      <w:tr w:rsidR="006E1306" w:rsidRPr="00045316" w14:paraId="36FDD681" w14:textId="77777777" w:rsidTr="006E1306">
        <w:trPr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25A1515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b/>
                <w:sz w:val="20"/>
                <w:szCs w:val="20"/>
              </w:rPr>
              <w:t>GRAU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4E7ADA8" w14:textId="77777777" w:rsidR="006E1306" w:rsidRPr="00045316" w:rsidRDefault="006E1306" w:rsidP="00FC3FC6">
            <w:pPr>
              <w:pStyle w:val="ncnormalcentralizado"/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b/>
                <w:sz w:val="20"/>
                <w:szCs w:val="20"/>
              </w:rPr>
              <w:t>CORRESPONDÊNCIA % do valor anual do contrato</w:t>
            </w:r>
          </w:p>
        </w:tc>
      </w:tr>
      <w:tr w:rsidR="006E1306" w:rsidRPr="00045316" w14:paraId="1C92A99D" w14:textId="77777777" w:rsidTr="006E1306">
        <w:trPr>
          <w:trHeight w:val="323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AEFD9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041A1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0,5%</w:t>
            </w:r>
          </w:p>
        </w:tc>
      </w:tr>
      <w:tr w:rsidR="006E1306" w:rsidRPr="00045316" w14:paraId="2882AB9C" w14:textId="77777777" w:rsidTr="006E1306">
        <w:trPr>
          <w:trHeight w:val="284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A3B5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22F05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1%</w:t>
            </w:r>
          </w:p>
        </w:tc>
      </w:tr>
      <w:tr w:rsidR="006E1306" w:rsidRPr="00045316" w14:paraId="37E9780B" w14:textId="77777777" w:rsidTr="006E1306">
        <w:trPr>
          <w:trHeight w:val="284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E3C84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45A50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2%</w:t>
            </w:r>
          </w:p>
        </w:tc>
      </w:tr>
      <w:tr w:rsidR="006E1306" w:rsidRPr="00045316" w14:paraId="2503E27E" w14:textId="77777777" w:rsidTr="006E1306">
        <w:trPr>
          <w:trHeight w:val="284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F14B1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83D8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3%</w:t>
            </w:r>
          </w:p>
        </w:tc>
      </w:tr>
      <w:tr w:rsidR="006E1306" w:rsidRPr="00045316" w14:paraId="67A3340D" w14:textId="77777777" w:rsidTr="006E1306">
        <w:trPr>
          <w:trHeight w:val="284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4BA44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A88E9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4%</w:t>
            </w:r>
          </w:p>
        </w:tc>
      </w:tr>
      <w:tr w:rsidR="006E1306" w:rsidRPr="00045316" w14:paraId="1E6D9EA7" w14:textId="77777777" w:rsidTr="006E1306">
        <w:trPr>
          <w:trHeight w:val="284"/>
          <w:tblHeader/>
          <w:jc w:val="center"/>
        </w:trPr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0B5A7" w14:textId="77777777" w:rsidR="006E1306" w:rsidRPr="00045316" w:rsidRDefault="006E1306" w:rsidP="00FC3FC6">
            <w:pPr>
              <w:pStyle w:val="ncnormalcentralizado"/>
              <w:ind w:right="-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CD31" w14:textId="77777777" w:rsidR="006E1306" w:rsidRPr="00045316" w:rsidRDefault="006E1306" w:rsidP="00FC3FC6">
            <w:pPr>
              <w:pStyle w:val="ncnormalcentralizado"/>
              <w:ind w:right="-1" w:firstLine="289"/>
              <w:rPr>
                <w:rFonts w:asciiTheme="minorHAnsi" w:hAnsiTheme="minorHAnsi" w:cstheme="minorHAnsi"/>
                <w:sz w:val="20"/>
                <w:szCs w:val="20"/>
              </w:rPr>
            </w:pPr>
            <w:r w:rsidRPr="00045316"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</w:tbl>
    <w:p w14:paraId="6E6C3BF1" w14:textId="77777777" w:rsidR="006E1306" w:rsidRPr="00045316" w:rsidRDefault="006E1306" w:rsidP="006E1306">
      <w:pPr>
        <w:pStyle w:val="Cabealho"/>
        <w:ind w:right="-1"/>
        <w:jc w:val="center"/>
        <w:rPr>
          <w:rFonts w:cstheme="minorHAnsi"/>
          <w:b/>
          <w:sz w:val="20"/>
          <w:szCs w:val="20"/>
        </w:rPr>
      </w:pPr>
    </w:p>
    <w:tbl>
      <w:tblPr>
        <w:tblW w:w="10122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"/>
        <w:gridCol w:w="5295"/>
        <w:gridCol w:w="605"/>
        <w:gridCol w:w="3684"/>
      </w:tblGrid>
      <w:tr w:rsidR="006E1306" w:rsidRPr="00045316" w14:paraId="611B906F" w14:textId="77777777" w:rsidTr="006E1306">
        <w:trPr>
          <w:tblHeader/>
          <w:jc w:val="center"/>
        </w:trPr>
        <w:tc>
          <w:tcPr>
            <w:tcW w:w="10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9446D22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5316">
              <w:rPr>
                <w:rFonts w:cstheme="minorHAnsi"/>
                <w:b/>
                <w:sz w:val="20"/>
                <w:szCs w:val="20"/>
              </w:rPr>
              <w:t>INFRAÇÃO</w:t>
            </w:r>
          </w:p>
        </w:tc>
      </w:tr>
      <w:tr w:rsidR="006E1306" w:rsidRPr="00045316" w14:paraId="449E82B6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980DF6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5316"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007F7B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5316">
              <w:rPr>
                <w:rFonts w:cstheme="minorHAnsi"/>
                <w:b/>
                <w:sz w:val="20"/>
                <w:szCs w:val="20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CB629D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5316">
              <w:rPr>
                <w:rFonts w:cstheme="minorHAnsi"/>
                <w:b/>
                <w:sz w:val="20"/>
                <w:szCs w:val="20"/>
              </w:rPr>
              <w:t>GRAU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36F6C66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b/>
                <w:sz w:val="20"/>
                <w:szCs w:val="20"/>
              </w:rPr>
              <w:t>INCIDÊNCIA</w:t>
            </w:r>
          </w:p>
        </w:tc>
      </w:tr>
      <w:tr w:rsidR="006E1306" w:rsidRPr="00045316" w14:paraId="0540E84B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94B0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eastAsia="Arial Unicode MS"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D769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Permitir a presença de empregado não uniformizado ou com uniforme manchado, sujo, mal apresentado e/ou sem crachá.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4BF00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0D0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ocorrência</w:t>
            </w:r>
          </w:p>
        </w:tc>
      </w:tr>
      <w:tr w:rsidR="006E1306" w:rsidRPr="00045316" w14:paraId="325ABF4C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C3D6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eastAsia="Arial Unicode MS"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D9EC0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Manter empregado sem qualificação para a execução dos serviços.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FED0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46DF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dia</w:t>
            </w:r>
          </w:p>
        </w:tc>
      </w:tr>
      <w:tr w:rsidR="006E1306" w:rsidRPr="00045316" w14:paraId="0F44AD05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98D0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eastAsia="Arial Unicode MS"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4AEF3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Destruir ou danificar documentos por culpa ou dolo de seus profissionais.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84C7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B115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01C1C30E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E42B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eastAsia="Arial Unicode MS"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C9D7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Utilizar as dependências da CONTRATANTE para fins diversos do objeto do 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90FF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BF9E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65457311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49B7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D2AF5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Recusar-se a executar serviço determinado pela FISCALIZAÇÃO, sem motivo justificado.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5B3B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D565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23591D60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C391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68F4E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Permitir situação que crie a possibilidade de causar ou que cause dano físico, lesão corporal ou consequências letais.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4716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FAD5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1D42482C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8A5A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78681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Retirar das dependências da CONTRATANTE quaisquer equipamentos ou materiais previstos em Contrato, sem autorização prévia do responsável.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FDB5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EF96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item e por ocorrência</w:t>
            </w:r>
          </w:p>
        </w:tc>
      </w:tr>
      <w:tr w:rsidR="006E1306" w:rsidRPr="00045316" w14:paraId="552EAB8E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78778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4C502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Atrasar para apresentar a documentação contratualmente exigida, nos casos de ingresso de novos empregados. Obs. Cada período de até 3 (três) dias de atraso será considerado uma ocorrência.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C35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530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08B2E81A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8494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F9802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Retirar empregados durante o expediente, sem a anuência prévia da CONTRATANTE.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76A8E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DB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dia</w:t>
            </w:r>
          </w:p>
        </w:tc>
      </w:tr>
      <w:tr w:rsidR="006E1306" w:rsidRPr="00045316" w14:paraId="3EEA8227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EE6C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7C551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Atrasar, injustificadamente, o atendimento aos prazos estabelecidos pela CONTRATANTE para apresentação de documentos, amostras, assinatura ou devolução de instrumentos contratuais e seus aditivos, se for o caso.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9A5A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7007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1FBA94FF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FE23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54B57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Deixar que seus empregados executem quaisquer outras atividades que não digam respeito aos Serviços, em horário de expediente.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824C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75D1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57A21F5F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2AE1D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E6036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Reproduzir, divulgar ou utilizar em benefício próprio ou de terceiros, quaisquer informações de que tenha tomado ciência em razão da execução dos Serviços, sem o consentimento da CONTRATANTE.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DAAA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4A2A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5157A451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A71EE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178F3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Executar Serviço incompleto, paliativo, substitutivo como por caráter permanente, ou deixar de providenciar recomposição complementar.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9D2AD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185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1A4377D0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78CE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5F6E1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 xml:space="preserve">Fornecer informação falsa de Serviço ou substituição de </w:t>
            </w:r>
            <w:r w:rsidRPr="00045316">
              <w:rPr>
                <w:rFonts w:cstheme="minorHAnsi"/>
                <w:sz w:val="20"/>
                <w:szCs w:val="20"/>
              </w:rPr>
              <w:lastRenderedPageBreak/>
              <w:t>material não aprovada.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CD19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062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06704F62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8386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7EEEE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Suspender ou interromper os Serviços, salvo motivo de força maior ou caso fortuito.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5E67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6FE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dia e por posto</w:t>
            </w:r>
          </w:p>
        </w:tc>
      </w:tr>
      <w:tr w:rsidR="006E1306" w:rsidRPr="00045316" w14:paraId="10AD7AC0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2213E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21BAA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Utilizar as dependências da CONTRATANTE para fins diversos do objeto do 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C484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DF85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2E527F97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ADA5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E79E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Usar equipamentos de informática, smartphones ou similares para jogos eletrônicos, ver pornografia ou assuntos pessoais.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D7D5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DCCB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482831A1" w14:textId="77777777" w:rsidTr="006E1306">
        <w:trPr>
          <w:jc w:val="center"/>
        </w:trPr>
        <w:tc>
          <w:tcPr>
            <w:tcW w:w="10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7CCD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eastAsia="Arial Unicode MS" w:cstheme="minorHAnsi"/>
                <w:b/>
                <w:sz w:val="20"/>
                <w:szCs w:val="20"/>
              </w:rPr>
            </w:pPr>
          </w:p>
          <w:p w14:paraId="3DC1A01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eastAsia="Arial Unicode MS" w:cstheme="minorHAnsi"/>
                <w:b/>
                <w:sz w:val="20"/>
                <w:szCs w:val="20"/>
              </w:rPr>
              <w:t>PARA OS ITENS A SEGUIR, DEIXAR DE:</w:t>
            </w:r>
          </w:p>
        </w:tc>
      </w:tr>
      <w:tr w:rsidR="006E1306" w:rsidRPr="00045316" w14:paraId="0DDE81C5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D710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B5807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Substituir empregado que tenha conduta inconveniente ou incompatível com suas atribuições.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EED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48AD2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dia</w:t>
            </w:r>
          </w:p>
        </w:tc>
      </w:tr>
      <w:tr w:rsidR="006E1306" w:rsidRPr="00045316" w14:paraId="4C998ACF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5272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AD82F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Manter a documentação de habilitação atualizada.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4499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B00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item e por ocorrência</w:t>
            </w:r>
          </w:p>
        </w:tc>
      </w:tr>
      <w:tr w:rsidR="006E1306" w:rsidRPr="00045316" w14:paraId="1ECBBC71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F07D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D4288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Cumprir horário estabelecido pelo Contrato ou determinado pela fiscalização.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E63C7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9340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6DFF75D2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90BC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9047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Cumprir determinação da fiscalização para controle de acesso de seus empregados.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D13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A8B50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32350778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7D992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29F9D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Efetuar a reposição de empregados faltosos.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2215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55E7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ocorrência</w:t>
            </w:r>
          </w:p>
        </w:tc>
      </w:tr>
      <w:tr w:rsidR="006E1306" w:rsidRPr="00045316" w14:paraId="446B1EC4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4828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8FDE6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Entregar o uniforme aos empregados na periodicidade definida.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1327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5413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dia de atraso</w:t>
            </w:r>
          </w:p>
        </w:tc>
      </w:tr>
      <w:tr w:rsidR="006E1306" w:rsidRPr="00045316" w14:paraId="642188D7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8121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A710A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Entregar ou entregar com atraso ou incompleta a documentação comprobatória do adimplemento mensal das obrigações fiscais, trabalhistas e previdenciárias.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7C6D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3BB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 e por dia</w:t>
            </w:r>
          </w:p>
        </w:tc>
      </w:tr>
      <w:tr w:rsidR="006E1306" w:rsidRPr="00045316" w14:paraId="0433D6CE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B8F5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8259A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Entregar ou entregar com atraso os esclarecimentos formais solicitados para sanar as inconsistências ou dúvidas suscitadas durante a análise da documentação exigida por força do 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7429E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34752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 e por dia</w:t>
            </w:r>
          </w:p>
        </w:tc>
      </w:tr>
      <w:tr w:rsidR="006E1306" w:rsidRPr="00045316" w14:paraId="38A957E5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45CC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87934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Fornecer EPIs (Equipamentos de Proteção Individual) aos seus empregados.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E8A85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E6D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empregado e por dia de indisponibilidade do EPI</w:t>
            </w:r>
          </w:p>
        </w:tc>
      </w:tr>
      <w:tr w:rsidR="006E1306" w:rsidRPr="00045316" w14:paraId="1C155F82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DBB17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F4575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Cumprir quaisquer dos itens do Contrato e seus anexos não previstos nesta tabela de multas, após reincidência formalmente notificada pela unidade fiscalizadora.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88D1D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9C26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item e por ocorrência</w:t>
            </w:r>
          </w:p>
        </w:tc>
      </w:tr>
      <w:tr w:rsidR="006E1306" w:rsidRPr="00045316" w14:paraId="00B73A03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DC1E2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FC20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Apresentar/manter preposto.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C4FB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BBFBB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ocorrência</w:t>
            </w:r>
          </w:p>
        </w:tc>
      </w:tr>
      <w:tr w:rsidR="006E1306" w:rsidRPr="00045316" w14:paraId="4D226847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926B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C320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Responder às solicitações do CONTRATANTE, por escrito, preferencialmente por e-mail, no primeiro dia útil seguinte.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D9D3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4A6F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dia de atraso</w:t>
            </w:r>
          </w:p>
        </w:tc>
      </w:tr>
      <w:tr w:rsidR="006E1306" w:rsidRPr="00045316" w14:paraId="5BD02221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7517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D5516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Cumprir obrigações trabalhistas, inclusive FGTS e previdenciárias.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62DCC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A7E1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dia de atraso e por empregado</w:t>
            </w:r>
          </w:p>
        </w:tc>
      </w:tr>
      <w:tr w:rsidR="006E1306" w:rsidRPr="00045316" w14:paraId="2818BE55" w14:textId="77777777" w:rsidTr="006E130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A3017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3D5F9" w14:textId="77777777" w:rsidR="006E1306" w:rsidRPr="00045316" w:rsidRDefault="006E1306" w:rsidP="00FC3FC6">
            <w:pPr>
              <w:spacing w:after="0" w:line="240" w:lineRule="auto"/>
              <w:ind w:right="-1"/>
              <w:jc w:val="both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Cumprir quaisquer prazos não inclusos nesta tabela e estabelecidos pela CONTRATANTE.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46F59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8484" w14:textId="77777777" w:rsidR="006E1306" w:rsidRPr="00045316" w:rsidRDefault="006E1306" w:rsidP="00FC3FC6">
            <w:pPr>
              <w:spacing w:after="0" w:line="240" w:lineRule="auto"/>
              <w:ind w:right="-1"/>
              <w:jc w:val="center"/>
              <w:rPr>
                <w:rFonts w:cstheme="minorHAnsi"/>
                <w:sz w:val="20"/>
                <w:szCs w:val="20"/>
              </w:rPr>
            </w:pPr>
            <w:r w:rsidRPr="00045316">
              <w:rPr>
                <w:rFonts w:cstheme="minorHAnsi"/>
                <w:sz w:val="20"/>
                <w:szCs w:val="20"/>
              </w:rPr>
              <w:t>Por dia</w:t>
            </w:r>
          </w:p>
        </w:tc>
      </w:tr>
    </w:tbl>
    <w:p w14:paraId="584A7874" w14:textId="77777777" w:rsidR="006E1306" w:rsidRPr="00045316" w:rsidRDefault="006E1306" w:rsidP="006E1306">
      <w:pPr>
        <w:ind w:right="-1"/>
        <w:jc w:val="center"/>
        <w:rPr>
          <w:rFonts w:cstheme="minorHAnsi"/>
          <w:b/>
          <w:sz w:val="20"/>
          <w:szCs w:val="20"/>
        </w:rPr>
      </w:pPr>
    </w:p>
    <w:p w14:paraId="3BFBCF1C" w14:textId="77777777" w:rsidR="006E1306" w:rsidRDefault="006E1306" w:rsidP="006E1306">
      <w:pPr>
        <w:rPr>
          <w:rFonts w:ascii="Calibri" w:hAnsi="Calibri" w:cs="Arial"/>
          <w:b/>
        </w:rPr>
      </w:pPr>
    </w:p>
    <w:p w14:paraId="46453E43" w14:textId="77777777" w:rsidR="00C94DBD" w:rsidRDefault="00C94DBD" w:rsidP="006E1306">
      <w:pPr>
        <w:spacing w:after="0"/>
        <w:jc w:val="center"/>
      </w:pPr>
    </w:p>
    <w:p w14:paraId="6972690E" w14:textId="77777777" w:rsidR="003C144B" w:rsidRDefault="003C144B" w:rsidP="00D5615C">
      <w:pPr>
        <w:tabs>
          <w:tab w:val="left" w:pos="5760"/>
        </w:tabs>
        <w:spacing w:after="0"/>
      </w:pPr>
    </w:p>
    <w:p w14:paraId="65351A52" w14:textId="77777777" w:rsidR="009E6630" w:rsidRDefault="009E6630" w:rsidP="00D5615C">
      <w:pPr>
        <w:tabs>
          <w:tab w:val="left" w:pos="5760"/>
        </w:tabs>
        <w:spacing w:after="0"/>
      </w:pPr>
    </w:p>
    <w:p w14:paraId="413FACA2" w14:textId="77777777" w:rsidR="00C94DBD" w:rsidRPr="00E52EF6" w:rsidRDefault="00C94DBD" w:rsidP="00D5615C">
      <w:pPr>
        <w:tabs>
          <w:tab w:val="left" w:pos="5760"/>
        </w:tabs>
        <w:spacing w:after="0"/>
      </w:pPr>
    </w:p>
    <w:sectPr w:rsidR="00C94DBD" w:rsidRPr="00E52EF6" w:rsidSect="00447E3E">
      <w:headerReference w:type="default" r:id="rId10"/>
      <w:footerReference w:type="default" r:id="rId11"/>
      <w:pgSz w:w="11906" w:h="16838"/>
      <w:pgMar w:top="1417" w:right="1133" w:bottom="2268" w:left="1701" w:header="567" w:footer="1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FD244" w14:textId="77777777" w:rsidR="00B55D41" w:rsidRDefault="00B55D41" w:rsidP="00E52EF6">
      <w:pPr>
        <w:spacing w:after="0" w:line="240" w:lineRule="auto"/>
      </w:pPr>
      <w:r>
        <w:separator/>
      </w:r>
    </w:p>
  </w:endnote>
  <w:endnote w:type="continuationSeparator" w:id="0">
    <w:p w14:paraId="2791BE58" w14:textId="77777777" w:rsidR="00B55D41" w:rsidRDefault="00B55D41" w:rsidP="00E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-111004889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</w:rPr>
          <w:id w:val="382145400"/>
          <w:docPartObj>
            <w:docPartGallery w:val="Page Numbers (Top of Page)"/>
            <w:docPartUnique/>
          </w:docPartObj>
        </w:sdtPr>
        <w:sdtEndPr/>
        <w:sdtContent>
          <w:p w14:paraId="0A3C28B1" w14:textId="77777777" w:rsidR="00C8392E" w:rsidRPr="00C8392E" w:rsidRDefault="00C8392E">
            <w:pPr>
              <w:pStyle w:val="Rodap"/>
              <w:rPr>
                <w:rFonts w:ascii="Calibri" w:hAnsi="Calibri"/>
              </w:rPr>
            </w:pPr>
            <w:r w:rsidRPr="00C8392E">
              <w:rPr>
                <w:rFonts w:ascii="Calibri" w:hAnsi="Calibri"/>
              </w:rPr>
              <w:t xml:space="preserve">Página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PAGE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E81436">
              <w:rPr>
                <w:rFonts w:ascii="Calibri" w:hAnsi="Calibri"/>
                <w:b/>
                <w:bCs/>
                <w:noProof/>
              </w:rPr>
              <w:t>10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  <w:r w:rsidRPr="00C8392E">
              <w:rPr>
                <w:rFonts w:ascii="Calibri" w:hAnsi="Calibri"/>
              </w:rPr>
              <w:t xml:space="preserve"> de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NUMPAGES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E81436">
              <w:rPr>
                <w:rFonts w:ascii="Calibri" w:hAnsi="Calibri"/>
                <w:b/>
                <w:bCs/>
                <w:noProof/>
              </w:rPr>
              <w:t>10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F1D076" w14:textId="77777777" w:rsidR="00C8392E" w:rsidRDefault="00C8392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3264" w14:textId="77777777" w:rsidR="00B55D41" w:rsidRDefault="00B55D41" w:rsidP="00E52EF6">
      <w:pPr>
        <w:spacing w:after="0" w:line="240" w:lineRule="auto"/>
      </w:pPr>
      <w:r>
        <w:separator/>
      </w:r>
    </w:p>
  </w:footnote>
  <w:footnote w:type="continuationSeparator" w:id="0">
    <w:p w14:paraId="16A06ECE" w14:textId="77777777" w:rsidR="00B55D41" w:rsidRDefault="00B55D41" w:rsidP="00E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B5A6D" w14:textId="77777777" w:rsidR="00083F9A" w:rsidRDefault="00083F9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BBBE43C" wp14:editId="422F777C">
          <wp:simplePos x="0" y="0"/>
          <wp:positionH relativeFrom="margin">
            <wp:posOffset>-1086788</wp:posOffset>
          </wp:positionH>
          <wp:positionV relativeFrom="margin">
            <wp:posOffset>-909453</wp:posOffset>
          </wp:positionV>
          <wp:extent cx="7560000" cy="10691924"/>
          <wp:effectExtent l="0" t="0" r="3175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adoSARAH-BSB_Compras e Contratos_Contrat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1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firstLine="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firstLine="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firstLine="0"/>
      </w:pPr>
    </w:lvl>
  </w:abstractNum>
  <w:abstractNum w:abstractNumId="2" w15:restartNumberingAfterBreak="0">
    <w:nsid w:val="034D3FEF"/>
    <w:multiLevelType w:val="multilevel"/>
    <w:tmpl w:val="949229A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05A66518"/>
    <w:multiLevelType w:val="multilevel"/>
    <w:tmpl w:val="BCF44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7B417C"/>
    <w:multiLevelType w:val="hybridMultilevel"/>
    <w:tmpl w:val="389C38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461C4"/>
    <w:multiLevelType w:val="multilevel"/>
    <w:tmpl w:val="EE7463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A842C41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7" w15:restartNumberingAfterBreak="0">
    <w:nsid w:val="0B072FB0"/>
    <w:multiLevelType w:val="hybridMultilevel"/>
    <w:tmpl w:val="7292B148"/>
    <w:lvl w:ilvl="0" w:tplc="8868997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0C8D36D1"/>
    <w:multiLevelType w:val="multilevel"/>
    <w:tmpl w:val="309C4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09853BE"/>
    <w:multiLevelType w:val="hybridMultilevel"/>
    <w:tmpl w:val="ABAC7E16"/>
    <w:lvl w:ilvl="0" w:tplc="6E3C7D0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567847"/>
    <w:multiLevelType w:val="multilevel"/>
    <w:tmpl w:val="00400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 w15:restartNumberingAfterBreak="0">
    <w:nsid w:val="1A6838EC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12" w15:restartNumberingAfterBreak="0">
    <w:nsid w:val="1CDD019B"/>
    <w:multiLevelType w:val="multilevel"/>
    <w:tmpl w:val="86B65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3" w15:restartNumberingAfterBreak="0">
    <w:nsid w:val="22A72572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43C4CAD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6EF502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C7E0CF8"/>
    <w:multiLevelType w:val="multilevel"/>
    <w:tmpl w:val="E250CB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1F66A3F"/>
    <w:multiLevelType w:val="multilevel"/>
    <w:tmpl w:val="4872D34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18" w15:restartNumberingAfterBreak="0">
    <w:nsid w:val="32147833"/>
    <w:multiLevelType w:val="multilevel"/>
    <w:tmpl w:val="CD724E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8170B3"/>
    <w:multiLevelType w:val="multilevel"/>
    <w:tmpl w:val="66DA1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5B6356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6A17226"/>
    <w:multiLevelType w:val="multilevel"/>
    <w:tmpl w:val="EA2C2A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90245D7"/>
    <w:multiLevelType w:val="multilevel"/>
    <w:tmpl w:val="E2846B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1A2AF7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F4D30DA"/>
    <w:multiLevelType w:val="hybridMultilevel"/>
    <w:tmpl w:val="A03E01B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04C53F1"/>
    <w:multiLevelType w:val="multilevel"/>
    <w:tmpl w:val="073E2052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6FA17F3"/>
    <w:multiLevelType w:val="multilevel"/>
    <w:tmpl w:val="04FEC6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EC7DB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F507581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0156FAE"/>
    <w:multiLevelType w:val="multilevel"/>
    <w:tmpl w:val="8D3A8F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63771B"/>
    <w:multiLevelType w:val="multilevel"/>
    <w:tmpl w:val="3B84A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34D0814"/>
    <w:multiLevelType w:val="multilevel"/>
    <w:tmpl w:val="486E11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63737BA"/>
    <w:multiLevelType w:val="multilevel"/>
    <w:tmpl w:val="A2F04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7B633AC"/>
    <w:multiLevelType w:val="hybridMultilevel"/>
    <w:tmpl w:val="BB206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178F1"/>
    <w:multiLevelType w:val="hybridMultilevel"/>
    <w:tmpl w:val="8FD0A3DA"/>
    <w:lvl w:ilvl="0" w:tplc="ADE6DB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E1F1777"/>
    <w:multiLevelType w:val="hybridMultilevel"/>
    <w:tmpl w:val="6C0208E6"/>
    <w:lvl w:ilvl="0" w:tplc="E20A3E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2F50F98"/>
    <w:multiLevelType w:val="multilevel"/>
    <w:tmpl w:val="66DA1E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64AC58A7"/>
    <w:multiLevelType w:val="multilevel"/>
    <w:tmpl w:val="82D25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A4706EC"/>
    <w:multiLevelType w:val="hybridMultilevel"/>
    <w:tmpl w:val="1D86F130"/>
    <w:lvl w:ilvl="0" w:tplc="5A943FC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C7B80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6E0336F0"/>
    <w:multiLevelType w:val="hybridMultilevel"/>
    <w:tmpl w:val="A46A1F0C"/>
    <w:lvl w:ilvl="0" w:tplc="0416001B">
      <w:start w:val="1"/>
      <w:numFmt w:val="lowerRoman"/>
      <w:lvlText w:val="%1."/>
      <w:lvlJc w:val="right"/>
      <w:pPr>
        <w:ind w:left="1713" w:hanging="360"/>
      </w:p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>
      <w:start w:val="1"/>
      <w:numFmt w:val="lowerRoman"/>
      <w:lvlText w:val="%3."/>
      <w:lvlJc w:val="right"/>
      <w:pPr>
        <w:ind w:left="3153" w:hanging="180"/>
      </w:pPr>
    </w:lvl>
    <w:lvl w:ilvl="3" w:tplc="0416000F">
      <w:start w:val="1"/>
      <w:numFmt w:val="decimal"/>
      <w:lvlText w:val="%4."/>
      <w:lvlJc w:val="left"/>
      <w:pPr>
        <w:ind w:left="3873" w:hanging="360"/>
      </w:pPr>
    </w:lvl>
    <w:lvl w:ilvl="4" w:tplc="04160019">
      <w:start w:val="1"/>
      <w:numFmt w:val="lowerLetter"/>
      <w:lvlText w:val="%5."/>
      <w:lvlJc w:val="left"/>
      <w:pPr>
        <w:ind w:left="4593" w:hanging="360"/>
      </w:pPr>
    </w:lvl>
    <w:lvl w:ilvl="5" w:tplc="0416001B">
      <w:start w:val="1"/>
      <w:numFmt w:val="lowerRoman"/>
      <w:lvlText w:val="%6."/>
      <w:lvlJc w:val="right"/>
      <w:pPr>
        <w:ind w:left="5313" w:hanging="180"/>
      </w:pPr>
    </w:lvl>
    <w:lvl w:ilvl="6" w:tplc="0416000F">
      <w:start w:val="1"/>
      <w:numFmt w:val="decimal"/>
      <w:lvlText w:val="%7."/>
      <w:lvlJc w:val="left"/>
      <w:pPr>
        <w:ind w:left="6033" w:hanging="360"/>
      </w:pPr>
    </w:lvl>
    <w:lvl w:ilvl="7" w:tplc="04160019">
      <w:start w:val="1"/>
      <w:numFmt w:val="lowerLetter"/>
      <w:lvlText w:val="%8."/>
      <w:lvlJc w:val="left"/>
      <w:pPr>
        <w:ind w:left="6753" w:hanging="360"/>
      </w:pPr>
    </w:lvl>
    <w:lvl w:ilvl="8" w:tplc="0416001B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6E073F47"/>
    <w:multiLevelType w:val="multilevel"/>
    <w:tmpl w:val="66DA1E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6EE8088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0042909"/>
    <w:multiLevelType w:val="multilevel"/>
    <w:tmpl w:val="E6F6F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45" w15:restartNumberingAfterBreak="0">
    <w:nsid w:val="704A0FBD"/>
    <w:multiLevelType w:val="hybridMultilevel"/>
    <w:tmpl w:val="01A8D37E"/>
    <w:lvl w:ilvl="0" w:tplc="14F8E0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7293C"/>
    <w:multiLevelType w:val="hybridMultilevel"/>
    <w:tmpl w:val="BFA818BA"/>
    <w:lvl w:ilvl="0" w:tplc="11AAF8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916838">
    <w:abstractNumId w:val="32"/>
  </w:num>
  <w:num w:numId="2" w16cid:durableId="2396081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467589">
    <w:abstractNumId w:val="9"/>
  </w:num>
  <w:num w:numId="4" w16cid:durableId="91049930">
    <w:abstractNumId w:val="38"/>
  </w:num>
  <w:num w:numId="5" w16cid:durableId="770275313">
    <w:abstractNumId w:val="8"/>
  </w:num>
  <w:num w:numId="6" w16cid:durableId="1794784398">
    <w:abstractNumId w:val="30"/>
  </w:num>
  <w:num w:numId="7" w16cid:durableId="1062363233">
    <w:abstractNumId w:val="1"/>
  </w:num>
  <w:num w:numId="8" w16cid:durableId="869143192">
    <w:abstractNumId w:val="33"/>
  </w:num>
  <w:num w:numId="9" w16cid:durableId="2133009221">
    <w:abstractNumId w:val="36"/>
  </w:num>
  <w:num w:numId="10" w16cid:durableId="1592934797">
    <w:abstractNumId w:val="4"/>
  </w:num>
  <w:num w:numId="11" w16cid:durableId="449710007">
    <w:abstractNumId w:val="10"/>
  </w:num>
  <w:num w:numId="12" w16cid:durableId="1977417730">
    <w:abstractNumId w:val="17"/>
  </w:num>
  <w:num w:numId="13" w16cid:durableId="226956178">
    <w:abstractNumId w:val="35"/>
  </w:num>
  <w:num w:numId="14" w16cid:durableId="1201279192">
    <w:abstractNumId w:val="12"/>
  </w:num>
  <w:num w:numId="15" w16cid:durableId="534541728">
    <w:abstractNumId w:val="39"/>
  </w:num>
  <w:num w:numId="16" w16cid:durableId="1142113857">
    <w:abstractNumId w:val="45"/>
  </w:num>
  <w:num w:numId="17" w16cid:durableId="569121886">
    <w:abstractNumId w:val="0"/>
  </w:num>
  <w:num w:numId="18" w16cid:durableId="1694333113">
    <w:abstractNumId w:val="46"/>
  </w:num>
  <w:num w:numId="19" w16cid:durableId="403576362">
    <w:abstractNumId w:val="26"/>
  </w:num>
  <w:num w:numId="20" w16cid:durableId="1133449783">
    <w:abstractNumId w:val="24"/>
  </w:num>
  <w:num w:numId="21" w16cid:durableId="1513227270">
    <w:abstractNumId w:val="11"/>
  </w:num>
  <w:num w:numId="22" w16cid:durableId="1349673623">
    <w:abstractNumId w:val="44"/>
  </w:num>
  <w:num w:numId="23" w16cid:durableId="518860738">
    <w:abstractNumId w:val="6"/>
  </w:num>
  <w:num w:numId="24" w16cid:durableId="1465662153">
    <w:abstractNumId w:val="27"/>
  </w:num>
  <w:num w:numId="25" w16cid:durableId="964047048">
    <w:abstractNumId w:val="23"/>
  </w:num>
  <w:num w:numId="26" w16cid:durableId="1740323987">
    <w:abstractNumId w:val="42"/>
  </w:num>
  <w:num w:numId="27" w16cid:durableId="2039351380">
    <w:abstractNumId w:val="40"/>
  </w:num>
  <w:num w:numId="28" w16cid:durableId="722749085">
    <w:abstractNumId w:val="19"/>
  </w:num>
  <w:num w:numId="29" w16cid:durableId="623079056">
    <w:abstractNumId w:val="43"/>
  </w:num>
  <w:num w:numId="30" w16cid:durableId="876282000">
    <w:abstractNumId w:val="28"/>
  </w:num>
  <w:num w:numId="31" w16cid:durableId="1565334762">
    <w:abstractNumId w:val="37"/>
  </w:num>
  <w:num w:numId="32" w16cid:durableId="1103452509">
    <w:abstractNumId w:val="3"/>
  </w:num>
  <w:num w:numId="33" w16cid:durableId="1468470213">
    <w:abstractNumId w:val="14"/>
  </w:num>
  <w:num w:numId="34" w16cid:durableId="643390343">
    <w:abstractNumId w:val="13"/>
  </w:num>
  <w:num w:numId="35" w16cid:durableId="1663310580">
    <w:abstractNumId w:val="15"/>
  </w:num>
  <w:num w:numId="36" w16cid:durableId="2035762685">
    <w:abstractNumId w:val="25"/>
  </w:num>
  <w:num w:numId="37" w16cid:durableId="1455324404">
    <w:abstractNumId w:val="5"/>
  </w:num>
  <w:num w:numId="38" w16cid:durableId="1751391651">
    <w:abstractNumId w:val="20"/>
  </w:num>
  <w:num w:numId="39" w16cid:durableId="203229332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3197371">
    <w:abstractNumId w:val="7"/>
  </w:num>
  <w:num w:numId="41" w16cid:durableId="2048658">
    <w:abstractNumId w:val="21"/>
  </w:num>
  <w:num w:numId="42" w16cid:durableId="1794211139">
    <w:abstractNumId w:val="31"/>
  </w:num>
  <w:num w:numId="43" w16cid:durableId="1345401309">
    <w:abstractNumId w:val="29"/>
  </w:num>
  <w:num w:numId="44" w16cid:durableId="1570576726">
    <w:abstractNumId w:val="22"/>
  </w:num>
  <w:num w:numId="45" w16cid:durableId="1505196952">
    <w:abstractNumId w:val="34"/>
  </w:num>
  <w:num w:numId="46" w16cid:durableId="2137135214">
    <w:abstractNumId w:val="16"/>
  </w:num>
  <w:num w:numId="47" w16cid:durableId="2015959450">
    <w:abstractNumId w:val="18"/>
  </w:num>
  <w:num w:numId="48" w16cid:durableId="621499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600050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EF6"/>
    <w:rsid w:val="00004272"/>
    <w:rsid w:val="00040E1D"/>
    <w:rsid w:val="0005726B"/>
    <w:rsid w:val="0007415E"/>
    <w:rsid w:val="00075EB7"/>
    <w:rsid w:val="00083F9A"/>
    <w:rsid w:val="00091D1A"/>
    <w:rsid w:val="000A2E47"/>
    <w:rsid w:val="000A7EC1"/>
    <w:rsid w:val="000B68A5"/>
    <w:rsid w:val="000C4079"/>
    <w:rsid w:val="000D21F2"/>
    <w:rsid w:val="000E3479"/>
    <w:rsid w:val="000F0AB8"/>
    <w:rsid w:val="00105704"/>
    <w:rsid w:val="00115262"/>
    <w:rsid w:val="00125088"/>
    <w:rsid w:val="00125B48"/>
    <w:rsid w:val="00127499"/>
    <w:rsid w:val="00134196"/>
    <w:rsid w:val="001438CA"/>
    <w:rsid w:val="001547DF"/>
    <w:rsid w:val="0015787A"/>
    <w:rsid w:val="00166F79"/>
    <w:rsid w:val="00195235"/>
    <w:rsid w:val="001C1A95"/>
    <w:rsid w:val="001F005C"/>
    <w:rsid w:val="001F43FB"/>
    <w:rsid w:val="001F72D5"/>
    <w:rsid w:val="0020661C"/>
    <w:rsid w:val="002241F2"/>
    <w:rsid w:val="002254AD"/>
    <w:rsid w:val="00243B60"/>
    <w:rsid w:val="002671AB"/>
    <w:rsid w:val="0026771A"/>
    <w:rsid w:val="00281D93"/>
    <w:rsid w:val="00287D9E"/>
    <w:rsid w:val="002941E8"/>
    <w:rsid w:val="002C2C9C"/>
    <w:rsid w:val="002C6EE8"/>
    <w:rsid w:val="002F11A6"/>
    <w:rsid w:val="003054E8"/>
    <w:rsid w:val="00305B50"/>
    <w:rsid w:val="003204E4"/>
    <w:rsid w:val="00325A6B"/>
    <w:rsid w:val="00350583"/>
    <w:rsid w:val="0035595C"/>
    <w:rsid w:val="003608C4"/>
    <w:rsid w:val="00366D3E"/>
    <w:rsid w:val="00375D88"/>
    <w:rsid w:val="003A62CF"/>
    <w:rsid w:val="003C144B"/>
    <w:rsid w:val="003C1A4F"/>
    <w:rsid w:val="003C56E3"/>
    <w:rsid w:val="003D4172"/>
    <w:rsid w:val="00405FE0"/>
    <w:rsid w:val="004078EE"/>
    <w:rsid w:val="00424824"/>
    <w:rsid w:val="00426B87"/>
    <w:rsid w:val="00434F73"/>
    <w:rsid w:val="0044678A"/>
    <w:rsid w:val="00447E3E"/>
    <w:rsid w:val="00452457"/>
    <w:rsid w:val="0045528E"/>
    <w:rsid w:val="004560DD"/>
    <w:rsid w:val="004836CF"/>
    <w:rsid w:val="00496BA1"/>
    <w:rsid w:val="00505A3C"/>
    <w:rsid w:val="00510138"/>
    <w:rsid w:val="00526928"/>
    <w:rsid w:val="00535883"/>
    <w:rsid w:val="005358BD"/>
    <w:rsid w:val="0054445D"/>
    <w:rsid w:val="00553642"/>
    <w:rsid w:val="00553B32"/>
    <w:rsid w:val="00561EBE"/>
    <w:rsid w:val="00562A0A"/>
    <w:rsid w:val="00572322"/>
    <w:rsid w:val="0059507E"/>
    <w:rsid w:val="005B166F"/>
    <w:rsid w:val="005B2B73"/>
    <w:rsid w:val="005C0820"/>
    <w:rsid w:val="005C56A6"/>
    <w:rsid w:val="005E00A4"/>
    <w:rsid w:val="005F47DD"/>
    <w:rsid w:val="00600B25"/>
    <w:rsid w:val="0061592F"/>
    <w:rsid w:val="00621856"/>
    <w:rsid w:val="00623B81"/>
    <w:rsid w:val="00627FD8"/>
    <w:rsid w:val="00650E1D"/>
    <w:rsid w:val="00650EF6"/>
    <w:rsid w:val="0065511F"/>
    <w:rsid w:val="0067071F"/>
    <w:rsid w:val="00683FE4"/>
    <w:rsid w:val="00696338"/>
    <w:rsid w:val="006A60AE"/>
    <w:rsid w:val="006B45C9"/>
    <w:rsid w:val="006D3E6F"/>
    <w:rsid w:val="006E1306"/>
    <w:rsid w:val="00701D3F"/>
    <w:rsid w:val="00705B23"/>
    <w:rsid w:val="00723FAA"/>
    <w:rsid w:val="00756630"/>
    <w:rsid w:val="007600F8"/>
    <w:rsid w:val="007632E7"/>
    <w:rsid w:val="00765FDA"/>
    <w:rsid w:val="00770AF5"/>
    <w:rsid w:val="00774ECB"/>
    <w:rsid w:val="0077518D"/>
    <w:rsid w:val="00782E0B"/>
    <w:rsid w:val="007B1361"/>
    <w:rsid w:val="007B41C9"/>
    <w:rsid w:val="007E7FFD"/>
    <w:rsid w:val="00803E6B"/>
    <w:rsid w:val="00815F3A"/>
    <w:rsid w:val="00817FC2"/>
    <w:rsid w:val="00821E93"/>
    <w:rsid w:val="00833CDD"/>
    <w:rsid w:val="00845951"/>
    <w:rsid w:val="00851C9E"/>
    <w:rsid w:val="008674A2"/>
    <w:rsid w:val="00870052"/>
    <w:rsid w:val="00877AC8"/>
    <w:rsid w:val="00881A34"/>
    <w:rsid w:val="0088627E"/>
    <w:rsid w:val="008B1871"/>
    <w:rsid w:val="008C2A63"/>
    <w:rsid w:val="008D2C9D"/>
    <w:rsid w:val="008D2FB6"/>
    <w:rsid w:val="008E5CB6"/>
    <w:rsid w:val="00932F35"/>
    <w:rsid w:val="00935275"/>
    <w:rsid w:val="00940EF0"/>
    <w:rsid w:val="00944F56"/>
    <w:rsid w:val="00946CC0"/>
    <w:rsid w:val="00953D61"/>
    <w:rsid w:val="00960E7F"/>
    <w:rsid w:val="00964CD9"/>
    <w:rsid w:val="0096584E"/>
    <w:rsid w:val="00986285"/>
    <w:rsid w:val="00991C0E"/>
    <w:rsid w:val="00993985"/>
    <w:rsid w:val="009D706E"/>
    <w:rsid w:val="009D7565"/>
    <w:rsid w:val="009E6630"/>
    <w:rsid w:val="00A16F10"/>
    <w:rsid w:val="00A40B12"/>
    <w:rsid w:val="00A51700"/>
    <w:rsid w:val="00A529C0"/>
    <w:rsid w:val="00A7014D"/>
    <w:rsid w:val="00A95DBB"/>
    <w:rsid w:val="00AB324E"/>
    <w:rsid w:val="00AC63B5"/>
    <w:rsid w:val="00AC7869"/>
    <w:rsid w:val="00AE08D7"/>
    <w:rsid w:val="00AE3057"/>
    <w:rsid w:val="00AE39F4"/>
    <w:rsid w:val="00AF0DEB"/>
    <w:rsid w:val="00B0703E"/>
    <w:rsid w:val="00B113EC"/>
    <w:rsid w:val="00B13885"/>
    <w:rsid w:val="00B16344"/>
    <w:rsid w:val="00B36E41"/>
    <w:rsid w:val="00B373D6"/>
    <w:rsid w:val="00B53324"/>
    <w:rsid w:val="00B55D41"/>
    <w:rsid w:val="00B742F0"/>
    <w:rsid w:val="00B90069"/>
    <w:rsid w:val="00B94D56"/>
    <w:rsid w:val="00BA052A"/>
    <w:rsid w:val="00BA572D"/>
    <w:rsid w:val="00BB605B"/>
    <w:rsid w:val="00BD07DB"/>
    <w:rsid w:val="00BD0D33"/>
    <w:rsid w:val="00BD2CCC"/>
    <w:rsid w:val="00BE1B3E"/>
    <w:rsid w:val="00BF302D"/>
    <w:rsid w:val="00BF5717"/>
    <w:rsid w:val="00C02679"/>
    <w:rsid w:val="00C16BC5"/>
    <w:rsid w:val="00C271E8"/>
    <w:rsid w:val="00C32167"/>
    <w:rsid w:val="00C34538"/>
    <w:rsid w:val="00C506DE"/>
    <w:rsid w:val="00C56244"/>
    <w:rsid w:val="00C8392E"/>
    <w:rsid w:val="00C84FFC"/>
    <w:rsid w:val="00C94DBD"/>
    <w:rsid w:val="00CF097F"/>
    <w:rsid w:val="00CF41BA"/>
    <w:rsid w:val="00D10781"/>
    <w:rsid w:val="00D30A4F"/>
    <w:rsid w:val="00D45BA7"/>
    <w:rsid w:val="00D5615C"/>
    <w:rsid w:val="00D6793E"/>
    <w:rsid w:val="00D72C49"/>
    <w:rsid w:val="00D8253E"/>
    <w:rsid w:val="00D90C08"/>
    <w:rsid w:val="00DB1390"/>
    <w:rsid w:val="00DB68DA"/>
    <w:rsid w:val="00DC1D11"/>
    <w:rsid w:val="00DC49E1"/>
    <w:rsid w:val="00DC6746"/>
    <w:rsid w:val="00DC67C8"/>
    <w:rsid w:val="00DE587D"/>
    <w:rsid w:val="00E17BF2"/>
    <w:rsid w:val="00E52EF6"/>
    <w:rsid w:val="00E81436"/>
    <w:rsid w:val="00E817AB"/>
    <w:rsid w:val="00EA50BA"/>
    <w:rsid w:val="00EB59A4"/>
    <w:rsid w:val="00EC36D6"/>
    <w:rsid w:val="00EE5935"/>
    <w:rsid w:val="00F53FF1"/>
    <w:rsid w:val="00F55A1D"/>
    <w:rsid w:val="00F97A1A"/>
    <w:rsid w:val="00FA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2C5F5D6"/>
  <w15:docId w15:val="{180C9430-E4CC-411C-B0E9-E20D8D1F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B25"/>
  </w:style>
  <w:style w:type="paragraph" w:styleId="Ttulo1">
    <w:name w:val="heading 1"/>
    <w:basedOn w:val="Normal"/>
    <w:next w:val="Normal"/>
    <w:link w:val="Ttulo1Char"/>
    <w:qFormat/>
    <w:rsid w:val="00C321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E52EF6"/>
  </w:style>
  <w:style w:type="paragraph" w:styleId="Rodap">
    <w:name w:val="footer"/>
    <w:basedOn w:val="Normal"/>
    <w:link w:val="RodapChar"/>
    <w:uiPriority w:val="99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2EF6"/>
  </w:style>
  <w:style w:type="paragraph" w:styleId="Textodebalo">
    <w:name w:val="Balloon Text"/>
    <w:basedOn w:val="Normal"/>
    <w:link w:val="TextodebaloChar"/>
    <w:uiPriority w:val="99"/>
    <w:semiHidden/>
    <w:unhideWhenUsed/>
    <w:rsid w:val="00E5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F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C32167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32167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Corpodetexto21">
    <w:name w:val="Corpo de texto 21"/>
    <w:basedOn w:val="Normal"/>
    <w:link w:val="Corpodetexto21Char"/>
    <w:rsid w:val="00C32167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orpodetexto21Char">
    <w:name w:val="Corpo de texto 21 Char"/>
    <w:link w:val="Corpodetexto21"/>
    <w:rsid w:val="00C3216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Refdecomentrio">
    <w:name w:val="annotation reference"/>
    <w:rsid w:val="00C3216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3216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216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21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D9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D90C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qFormat/>
    <w:locked/>
    <w:rsid w:val="00325A6B"/>
  </w:style>
  <w:style w:type="paragraph" w:customStyle="1" w:styleId="FMCNormal">
    <w:name w:val="FMC Normal"/>
    <w:rsid w:val="00993985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O-Normal">
    <w:name w:val="LO-Normal"/>
    <w:rsid w:val="00600B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ntepargpadro2">
    <w:name w:val="Fonte parág. padrão2"/>
    <w:rsid w:val="007E7FFD"/>
  </w:style>
  <w:style w:type="paragraph" w:customStyle="1" w:styleId="ncnormalcentralizado">
    <w:name w:val="nc normal centralizado"/>
    <w:rsid w:val="007E7FFD"/>
    <w:pPr>
      <w:spacing w:after="0" w:line="240" w:lineRule="auto"/>
      <w:ind w:firstLine="288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8D2FB6"/>
    <w:pPr>
      <w:keepLines/>
      <w:numPr>
        <w:numId w:val="9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color w:val="365F91" w:themeColor="accent1" w:themeShade="BF"/>
      <w:sz w:val="20"/>
      <w:lang w:val="pt-PT"/>
    </w:rPr>
  </w:style>
  <w:style w:type="paragraph" w:styleId="NormalWeb">
    <w:name w:val="Normal (Web)"/>
    <w:basedOn w:val="Normal"/>
    <w:rsid w:val="000C407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6A60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islacao.planalto.gov.br/legisla/legislacao.nsf/Viw_Identificacao/lei%2014.063-2020?OpenDocume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60D0650B2A4D39A4F705DA70CBB6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53E082-C860-493F-9814-F033B349EF66}"/>
      </w:docPartPr>
      <w:docPartBody>
        <w:p w:rsidR="008321A7" w:rsidRDefault="00F74676" w:rsidP="00F74676">
          <w:pPr>
            <w:pStyle w:val="6860D0650B2A4D39A4F705DA70CBB6DF7"/>
          </w:pPr>
          <w:r w:rsidRPr="00770AF5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7C88787B5CCD4C3B90DA902B6991E9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54AD71-465E-40B0-BF8C-AD03A0F23555}"/>
      </w:docPartPr>
      <w:docPartBody>
        <w:p w:rsidR="008321A7" w:rsidRDefault="00F74676" w:rsidP="00F74676">
          <w:pPr>
            <w:pStyle w:val="7C88787B5CCD4C3B90DA902B6991E9F46"/>
          </w:pPr>
          <w:r w:rsidRPr="00770AF5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F1A51CFBD02548BAA8D4CDDB5677E4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2C35C2-68AC-4DD1-9D4A-0206E801A6C9}"/>
      </w:docPartPr>
      <w:docPartBody>
        <w:p w:rsidR="008321A7" w:rsidRDefault="00F74676" w:rsidP="00F74676">
          <w:pPr>
            <w:pStyle w:val="F1A51CFBD02548BAA8D4CDDB5677E4C45"/>
          </w:pPr>
          <w:r w:rsidRPr="005C0820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CA6B550046554537AD010CF0CCC1FB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1DB4A3-4F57-4A1C-9F0D-A960D15AF598}"/>
      </w:docPartPr>
      <w:docPartBody>
        <w:p w:rsidR="008321A7" w:rsidRDefault="00F74676" w:rsidP="00F74676">
          <w:pPr>
            <w:pStyle w:val="CA6B550046554537AD010CF0CCC1FBD52"/>
          </w:pPr>
          <w:r w:rsidRPr="00424824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3479A75DC6454B21B6D59E0EA1B1FC7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A7B457-8C4D-4E39-BA60-2F11BBB59D29}"/>
      </w:docPartPr>
      <w:docPartBody>
        <w:p w:rsidR="008321A7" w:rsidRDefault="00F74676" w:rsidP="00F74676">
          <w:pPr>
            <w:pStyle w:val="3479A75DC6454B21B6D59E0EA1B1FC781"/>
          </w:pPr>
          <w:r w:rsidRPr="00424824">
            <w:rPr>
              <w:rStyle w:val="TextodoEspaoReservado"/>
              <w:highlight w:val="lightGray"/>
            </w:rPr>
            <w:t>digite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676"/>
    <w:rsid w:val="008321A7"/>
    <w:rsid w:val="00AB0984"/>
    <w:rsid w:val="00F7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B0984"/>
  </w:style>
  <w:style w:type="paragraph" w:customStyle="1" w:styleId="6860D0650B2A4D39A4F705DA70CBB6DF7">
    <w:name w:val="6860D0650B2A4D39A4F705DA70CBB6DF7"/>
    <w:rsid w:val="00F74676"/>
    <w:pPr>
      <w:ind w:left="720"/>
      <w:contextualSpacing/>
    </w:pPr>
    <w:rPr>
      <w:rFonts w:eastAsiaTheme="minorHAnsi"/>
      <w:lang w:eastAsia="en-US"/>
    </w:rPr>
  </w:style>
  <w:style w:type="paragraph" w:customStyle="1" w:styleId="7C88787B5CCD4C3B90DA902B6991E9F46">
    <w:name w:val="7C88787B5CCD4C3B90DA902B6991E9F46"/>
    <w:rsid w:val="00F74676"/>
    <w:rPr>
      <w:rFonts w:eastAsiaTheme="minorHAnsi"/>
      <w:lang w:eastAsia="en-US"/>
    </w:rPr>
  </w:style>
  <w:style w:type="paragraph" w:customStyle="1" w:styleId="F1A51CFBD02548BAA8D4CDDB5677E4C45">
    <w:name w:val="F1A51CFBD02548BAA8D4CDDB5677E4C45"/>
    <w:rsid w:val="00F74676"/>
    <w:rPr>
      <w:rFonts w:eastAsiaTheme="minorHAnsi"/>
      <w:lang w:eastAsia="en-US"/>
    </w:rPr>
  </w:style>
  <w:style w:type="paragraph" w:customStyle="1" w:styleId="CA6B550046554537AD010CF0CCC1FBD52">
    <w:name w:val="CA6B550046554537AD010CF0CCC1FBD52"/>
    <w:rsid w:val="00F74676"/>
    <w:pPr>
      <w:ind w:left="720"/>
      <w:contextualSpacing/>
    </w:pPr>
    <w:rPr>
      <w:rFonts w:eastAsiaTheme="minorHAnsi"/>
      <w:lang w:eastAsia="en-US"/>
    </w:rPr>
  </w:style>
  <w:style w:type="paragraph" w:customStyle="1" w:styleId="3479A75DC6454B21B6D59E0EA1B1FC781">
    <w:name w:val="3479A75DC6454B21B6D59E0EA1B1FC781"/>
    <w:rsid w:val="00F74676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6CB4-EFC0-4750-8F34-3CA54C39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10</Pages>
  <Words>3059</Words>
  <Characters>16519</Characters>
  <Application>Microsoft Office Word</Application>
  <DocSecurity>0</DocSecurity>
  <Lines>137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</Company>
  <LinksUpToDate>false</LinksUpToDate>
  <CharactersWithSpaces>19539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Bruno Schurmann</dc:creator>
  <cp:lastModifiedBy>Alexandre Pinto Coelho Maciel Dos Santos</cp:lastModifiedBy>
  <cp:revision>23</cp:revision>
  <cp:lastPrinted>2018-06-07T15:04:00Z</cp:lastPrinted>
  <dcterms:created xsi:type="dcterms:W3CDTF">2023-09-08T11:16:00Z</dcterms:created>
  <dcterms:modified xsi:type="dcterms:W3CDTF">2025-08-01T13:59:00Z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ContractId">
    <vt:lpwstr> </vt:lpwstr>
  </property>
  <property fmtid="{D5CDD505-2E9C-101B-9397-08002B2CF9AE}" pid="3" name="caRegion">
    <vt:lpwstr> </vt:lpwstr>
  </property>
  <property fmtid="{D5CDD505-2E9C-101B-9397-08002B2CF9AE}" pid="4" name="caSupplier">
    <vt:lpwstr> </vt:lpwstr>
  </property>
  <property fmtid="{D5CDD505-2E9C-101B-9397-08002B2CF9AE}" pid="5" name="cacus_TotalOriginalContractAmount">
    <vt:lpwstr> </vt:lpwstr>
  </property>
  <property fmtid="{D5CDD505-2E9C-101B-9397-08002B2CF9AE}" pid="6" name="cacus_CM7">
    <vt:lpwstr>0</vt:lpwstr>
  </property>
  <property fmtid="{D5CDD505-2E9C-101B-9397-08002B2CF9AE}" pid="7" name="cacus_CM9">
    <vt:lpwstr> </vt:lpwstr>
  </property>
  <property fmtid="{D5CDD505-2E9C-101B-9397-08002B2CF9AE}" pid="8" name="_caEffectiveDate">
    <vt:lpwstr> </vt:lpwstr>
  </property>
</Properties>
</file>